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82E772C" w14:textId="77777777" w:rsidR="00442B61" w:rsidRDefault="00442B61" w:rsidP="00442B61">
      <w:pPr>
        <w:tabs>
          <w:tab w:val="left" w:pos="851"/>
        </w:tabs>
        <w:spacing w:before="60" w:after="60"/>
        <w:jc w:val="center"/>
        <w:rPr>
          <w:rFonts w:ascii="Arial" w:hAnsi="Arial" w:cs="Arial"/>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442B61" w14:paraId="1E475D43" w14:textId="77777777" w:rsidTr="00442B61">
        <w:trPr>
          <w:trHeight w:val="1132"/>
        </w:trPr>
        <w:tc>
          <w:tcPr>
            <w:tcW w:w="10434" w:type="dxa"/>
            <w:shd w:val="clear" w:color="auto" w:fill="auto"/>
          </w:tcPr>
          <w:p w14:paraId="299EBFC8" w14:textId="77777777" w:rsidR="00442B61" w:rsidRDefault="00486F93">
            <w:pPr>
              <w:pStyle w:val="Pieddepage"/>
              <w:tabs>
                <w:tab w:val="clear" w:pos="4536"/>
                <w:tab w:val="clear" w:pos="9072"/>
                <w:tab w:val="left" w:pos="851"/>
              </w:tabs>
              <w:jc w:val="center"/>
              <w:rPr>
                <w:noProof/>
                <w:lang w:eastAsia="fr-FR"/>
              </w:rPr>
            </w:pPr>
            <w:r>
              <w:rPr>
                <w:noProof/>
                <w:lang w:eastAsia="fr-FR"/>
              </w:rPr>
              <w:pict w14:anchorId="6CA33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7.25pt;visibility:visible">
                  <v:imagedata r:id="rId8" o:title=""/>
                </v:shape>
              </w:pict>
            </w:r>
          </w:p>
          <w:p w14:paraId="4A302B9B" w14:textId="77777777" w:rsidR="00442B61" w:rsidRDefault="00442B61">
            <w:pPr>
              <w:pStyle w:val="En-tte"/>
              <w:jc w:val="center"/>
            </w:pPr>
          </w:p>
          <w:p w14:paraId="3505ABE1" w14:textId="77777777" w:rsidR="00442B61" w:rsidRDefault="00442B61">
            <w:pPr>
              <w:pStyle w:val="Pieddepage"/>
              <w:tabs>
                <w:tab w:val="left" w:pos="708"/>
              </w:tabs>
              <w:jc w:val="center"/>
              <w:rPr>
                <w:rFonts w:ascii="Arial" w:hAnsi="Arial" w:cs="Arial"/>
                <w:b/>
              </w:rPr>
            </w:pPr>
            <w:r>
              <w:rPr>
                <w:rFonts w:ascii="Arial" w:hAnsi="Arial" w:cs="Arial"/>
                <w:b/>
              </w:rPr>
              <w:t>Les ministères sociaux</w:t>
            </w:r>
          </w:p>
          <w:p w14:paraId="359FB706" w14:textId="77777777" w:rsidR="00442B61" w:rsidRDefault="00442B61">
            <w:pPr>
              <w:pStyle w:val="Pieddepage"/>
              <w:tabs>
                <w:tab w:val="left" w:pos="708"/>
              </w:tabs>
              <w:jc w:val="center"/>
              <w:rPr>
                <w:rFonts w:ascii="Arial" w:hAnsi="Arial" w:cs="Arial"/>
                <w:b/>
                <w:sz w:val="16"/>
                <w:szCs w:val="16"/>
              </w:rPr>
            </w:pPr>
          </w:p>
          <w:p w14:paraId="4B3D2451" w14:textId="77777777" w:rsidR="00442B61" w:rsidRPr="00C94E8F" w:rsidRDefault="00442B61">
            <w:pPr>
              <w:pStyle w:val="En-tte"/>
              <w:jc w:val="center"/>
              <w:rPr>
                <w:rFonts w:ascii="Arial" w:hAnsi="Arial" w:cs="Arial"/>
                <w:b/>
                <w:sz w:val="18"/>
                <w:szCs w:val="18"/>
              </w:rPr>
            </w:pPr>
            <w:r>
              <w:rPr>
                <w:rFonts w:ascii="Arial" w:hAnsi="Arial" w:cs="Arial"/>
                <w:b/>
                <w:sz w:val="18"/>
                <w:szCs w:val="18"/>
              </w:rPr>
              <w:t>AGENCE DE SANTE DE GUADELOUPE, SAINT MARTIN, SAINT BARTHELEMY</w:t>
            </w:r>
          </w:p>
          <w:p w14:paraId="03A707AE" w14:textId="77777777" w:rsidR="00442B61" w:rsidRDefault="00442B61">
            <w:pPr>
              <w:pStyle w:val="En-tte"/>
              <w:jc w:val="center"/>
            </w:pPr>
          </w:p>
          <w:p w14:paraId="39DE3FEE" w14:textId="77777777" w:rsidR="00442B61" w:rsidRDefault="00442B61">
            <w:pPr>
              <w:pStyle w:val="En-tte"/>
              <w:jc w:val="center"/>
            </w:pPr>
          </w:p>
        </w:tc>
      </w:tr>
    </w:tbl>
    <w:p w14:paraId="32D197FA" w14:textId="77777777" w:rsidR="009B1CD0" w:rsidDel="00442B61" w:rsidRDefault="009B1CD0" w:rsidP="00844DAA">
      <w:pPr>
        <w:tabs>
          <w:tab w:val="left" w:pos="851"/>
        </w:tabs>
        <w:rPr>
          <w:del w:id="0" w:author="POLTRI, Sandra (ARS-GUADELOUPE/DAI/SRH)" w:date="2025-03-31T11:37:00Z"/>
        </w:rPr>
        <w:sectPr w:rsidR="009B1CD0" w:rsidDel="00442B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4406AF1" w14:textId="77777777">
        <w:tc>
          <w:tcPr>
            <w:tcW w:w="9002" w:type="dxa"/>
            <w:shd w:val="clear" w:color="auto" w:fill="66CCFF"/>
          </w:tcPr>
          <w:p w14:paraId="2DC013FC" w14:textId="77777777" w:rsidR="009B1CD0" w:rsidRDefault="009B1CD0" w:rsidP="00751B13">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CCB6CEF" w14:textId="77777777" w:rsidR="009B1CD0" w:rsidRPr="004E79B3" w:rsidRDefault="009B1CD0" w:rsidP="00751B13">
            <w:pPr>
              <w:pStyle w:val="Standard"/>
              <w:jc w:val="center"/>
              <w:rPr>
                <w:rFonts w:cs="Arial"/>
                <w:b/>
                <w:bCs/>
                <w:sz w:val="28"/>
                <w:szCs w:val="28"/>
              </w:rPr>
            </w:pPr>
            <w:r w:rsidRPr="004E79B3">
              <w:rPr>
                <w:b/>
                <w:bCs/>
                <w:caps/>
              </w:rPr>
              <w:t>ACTE</w:t>
            </w:r>
            <w:r w:rsidRPr="004E79B3">
              <w:rPr>
                <w:b/>
                <w:bCs/>
              </w:rPr>
              <w:t xml:space="preserve"> D’ENGAGEMENT</w:t>
            </w:r>
            <w:r w:rsidR="00C61D37" w:rsidRPr="004E79B3">
              <w:rPr>
                <w:b/>
                <w:bCs/>
              </w:rPr>
              <w:t xml:space="preserve"> MARCHÉ PUBLIC N°ARS971_02_2025</w:t>
            </w:r>
          </w:p>
          <w:p w14:paraId="33221DD4" w14:textId="422064CD" w:rsidR="00751B13" w:rsidRPr="004E79B3" w:rsidRDefault="004E79B3" w:rsidP="00751B13">
            <w:pPr>
              <w:pStyle w:val="Standard"/>
              <w:jc w:val="center"/>
              <w:rPr>
                <w:b/>
                <w:bCs/>
                <w:caps/>
              </w:rPr>
            </w:pPr>
            <w:r w:rsidRPr="004E79B3">
              <w:rPr>
                <w:b/>
                <w:bCs/>
                <w:caps/>
              </w:rPr>
              <w:t>RELATIF A L’ACQUISITION D’ES</w:t>
            </w:r>
            <w:r w:rsidR="009C18A1">
              <w:rPr>
                <w:b/>
                <w:bCs/>
                <w:caps/>
              </w:rPr>
              <w:t>P</w:t>
            </w:r>
            <w:r w:rsidRPr="004E79B3">
              <w:rPr>
                <w:b/>
                <w:bCs/>
                <w:caps/>
              </w:rPr>
              <w:t>ACES PUBLICITAIRES POUR LES CAMPAGNES D’INTERET GENERAL ET/OU D’information pilotees par l’AGENCE DE SANTE DE GUADELOUPE, SAINT MARTIN, SAINT BARTHELEMY</w:t>
            </w:r>
          </w:p>
          <w:p w14:paraId="3EDF1A11" w14:textId="6303E495" w:rsidR="00751B13" w:rsidRPr="00751B13" w:rsidRDefault="00751B13" w:rsidP="00751B13">
            <w:pPr>
              <w:pStyle w:val="Standard"/>
              <w:jc w:val="center"/>
              <w:rPr>
                <w:caps/>
              </w:rPr>
            </w:pPr>
          </w:p>
        </w:tc>
        <w:tc>
          <w:tcPr>
            <w:tcW w:w="1275" w:type="dxa"/>
            <w:shd w:val="clear" w:color="auto" w:fill="66CCFF"/>
          </w:tcPr>
          <w:p w14:paraId="0FF7E608" w14:textId="77777777" w:rsidR="009B1CD0" w:rsidRDefault="00E47798" w:rsidP="0083205E">
            <w:pPr>
              <w:pStyle w:val="Titre8"/>
              <w:tabs>
                <w:tab w:val="left" w:pos="851"/>
                <w:tab w:val="right" w:pos="9639"/>
              </w:tabs>
              <w:spacing w:before="120" w:after="120"/>
            </w:pPr>
            <w:r>
              <w:rPr>
                <w:caps/>
                <w:sz w:val="28"/>
                <w:szCs w:val="28"/>
              </w:rPr>
              <w:t>ATTRI1</w:t>
            </w:r>
          </w:p>
        </w:tc>
      </w:tr>
    </w:tbl>
    <w:p w14:paraId="26537592" w14:textId="77777777" w:rsidR="009B1CD0" w:rsidRDefault="009B1CD0" w:rsidP="006C4338">
      <w:pPr>
        <w:tabs>
          <w:tab w:val="left" w:pos="851"/>
        </w:tabs>
      </w:pPr>
    </w:p>
    <w:p w14:paraId="6AD2299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B9297F8" w14:textId="77777777" w:rsidR="00FE48C9" w:rsidRDefault="00FE48C9" w:rsidP="006C4338">
      <w:pPr>
        <w:pStyle w:val="Corpsdetexte31"/>
        <w:tabs>
          <w:tab w:val="left" w:pos="851"/>
        </w:tabs>
        <w:jc w:val="both"/>
        <w:rPr>
          <w:sz w:val="18"/>
          <w:szCs w:val="18"/>
        </w:rPr>
      </w:pPr>
    </w:p>
    <w:p w14:paraId="61DCC05C"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CCC7D42" w14:textId="77777777" w:rsidR="00FE48C9" w:rsidRDefault="00FE48C9" w:rsidP="006C4338">
      <w:pPr>
        <w:pStyle w:val="Corpsdetexte31"/>
        <w:tabs>
          <w:tab w:val="left" w:pos="851"/>
        </w:tabs>
        <w:jc w:val="both"/>
        <w:rPr>
          <w:sz w:val="18"/>
          <w:szCs w:val="18"/>
        </w:rPr>
      </w:pPr>
    </w:p>
    <w:p w14:paraId="7BEE462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F057B9C" w14:textId="77777777" w:rsidR="00FE48C9" w:rsidRDefault="00FE48C9" w:rsidP="006C4338">
      <w:pPr>
        <w:pStyle w:val="Corpsdetexte31"/>
        <w:tabs>
          <w:tab w:val="left" w:pos="851"/>
        </w:tabs>
        <w:jc w:val="both"/>
        <w:rPr>
          <w:sz w:val="18"/>
          <w:szCs w:val="18"/>
        </w:rPr>
      </w:pPr>
    </w:p>
    <w:p w14:paraId="10641A38"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B4E8446" w14:textId="77777777" w:rsidR="00FE48C9" w:rsidRDefault="00FE48C9" w:rsidP="006F3DF9">
      <w:pPr>
        <w:pStyle w:val="Corpsdetexte31"/>
        <w:tabs>
          <w:tab w:val="left" w:pos="851"/>
        </w:tabs>
        <w:jc w:val="both"/>
        <w:rPr>
          <w:sz w:val="18"/>
          <w:szCs w:val="18"/>
        </w:rPr>
      </w:pPr>
    </w:p>
    <w:p w14:paraId="3E355888"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F9230DA" w14:textId="77777777" w:rsidR="00FE48C9" w:rsidRDefault="00FE48C9" w:rsidP="005846FB">
      <w:pPr>
        <w:pStyle w:val="Corpsdetexte31"/>
        <w:tabs>
          <w:tab w:val="left" w:pos="851"/>
        </w:tabs>
        <w:jc w:val="both"/>
        <w:rPr>
          <w:sz w:val="18"/>
          <w:szCs w:val="18"/>
        </w:rPr>
      </w:pPr>
    </w:p>
    <w:p w14:paraId="4668CDB2"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DA80FD7" w14:textId="77777777" w:rsidR="004C5755" w:rsidRPr="001C7D87" w:rsidRDefault="004C5755" w:rsidP="004C5755">
      <w:pPr>
        <w:jc w:val="both"/>
        <w:rPr>
          <w:rFonts w:ascii="Arial" w:hAnsi="Arial" w:cs="Arial"/>
          <w:i/>
          <w:sz w:val="18"/>
          <w:szCs w:val="18"/>
        </w:rPr>
      </w:pPr>
    </w:p>
    <w:p w14:paraId="73746D5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C614D66" w14:textId="77777777">
        <w:tc>
          <w:tcPr>
            <w:tcW w:w="10277" w:type="dxa"/>
            <w:shd w:val="clear" w:color="auto" w:fill="66CCFF"/>
          </w:tcPr>
          <w:p w14:paraId="5493925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BE31453" w14:textId="77777777" w:rsidR="009B1CD0" w:rsidRDefault="009B1CD0" w:rsidP="006C4338">
      <w:pPr>
        <w:tabs>
          <w:tab w:val="left" w:pos="426"/>
          <w:tab w:val="left" w:pos="851"/>
        </w:tabs>
        <w:jc w:val="both"/>
      </w:pPr>
    </w:p>
    <w:p w14:paraId="518F9EED" w14:textId="77777777"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DD0BDCC" w14:textId="77777777" w:rsidR="00C61D37" w:rsidRDefault="00C61D37" w:rsidP="006C4338">
      <w:pPr>
        <w:tabs>
          <w:tab w:val="left" w:pos="426"/>
          <w:tab w:val="left" w:pos="851"/>
        </w:tabs>
        <w:jc w:val="both"/>
        <w:rPr>
          <w:rFonts w:ascii="Arial" w:hAnsi="Arial" w:cs="Arial"/>
          <w:i/>
          <w:sz w:val="18"/>
          <w:szCs w:val="18"/>
        </w:rPr>
      </w:pPr>
    </w:p>
    <w:p w14:paraId="1C0DEA77" w14:textId="2F58035D" w:rsidR="00C61D37" w:rsidRDefault="00C61D37" w:rsidP="00C61D37">
      <w:pPr>
        <w:pStyle w:val="Standard"/>
      </w:pPr>
      <w:r w:rsidRPr="00C61D37">
        <w:t>Le présent marché a pour objet</w:t>
      </w:r>
      <w:r>
        <w:t xml:space="preserve"> </w:t>
      </w:r>
      <w:r w:rsidR="004E79B3">
        <w:t xml:space="preserve">l’acquisition d’espaces publicitaires pour les campagnes d’intérêt général et/ou d’information pilotées par l’agence de santé de Guadeloupe, Saint Martin, Saint </w:t>
      </w:r>
      <w:r w:rsidR="009C18A1">
        <w:t>Barthélemy.</w:t>
      </w:r>
    </w:p>
    <w:p w14:paraId="3D14D961" w14:textId="77777777" w:rsidR="00FE594D" w:rsidRDefault="00FE594D" w:rsidP="005846FB">
      <w:pPr>
        <w:tabs>
          <w:tab w:val="left" w:pos="426"/>
          <w:tab w:val="left" w:pos="851"/>
        </w:tabs>
        <w:jc w:val="both"/>
        <w:rPr>
          <w:rFonts w:ascii="Arial" w:hAnsi="Arial" w:cs="Arial"/>
        </w:rPr>
      </w:pPr>
    </w:p>
    <w:p w14:paraId="63E42BDD" w14:textId="77777777" w:rsidR="00FE594D" w:rsidRDefault="00FE594D" w:rsidP="005846FB">
      <w:pPr>
        <w:tabs>
          <w:tab w:val="left" w:pos="426"/>
          <w:tab w:val="left" w:pos="851"/>
        </w:tabs>
        <w:jc w:val="both"/>
        <w:rPr>
          <w:rFonts w:ascii="Arial" w:hAnsi="Arial" w:cs="Arial"/>
        </w:rPr>
      </w:pPr>
    </w:p>
    <w:p w14:paraId="43739E05" w14:textId="292F31BD" w:rsidR="00876A73" w:rsidRPr="00C61D37" w:rsidRDefault="00C61D37" w:rsidP="005846FB">
      <w:pPr>
        <w:tabs>
          <w:tab w:val="left" w:pos="426"/>
          <w:tab w:val="left" w:pos="851"/>
        </w:tabs>
        <w:jc w:val="both"/>
        <w:rPr>
          <w:rFonts w:ascii="Arial" w:hAnsi="Arial" w:cs="Arial"/>
          <w:b/>
          <w:bCs/>
        </w:rPr>
      </w:pPr>
      <w:r w:rsidRPr="00C61D37">
        <w:rPr>
          <w:rFonts w:ascii="Arial" w:hAnsi="Arial" w:cs="Arial"/>
          <w:b/>
          <w:bCs/>
        </w:rPr>
        <w:t xml:space="preserve">Référence de la procédure : ARS971_02_2025 </w:t>
      </w:r>
    </w:p>
    <w:p w14:paraId="4581EC66" w14:textId="77777777" w:rsidR="00876A73" w:rsidRDefault="00876A73" w:rsidP="005846FB">
      <w:pPr>
        <w:tabs>
          <w:tab w:val="left" w:pos="426"/>
          <w:tab w:val="left" w:pos="851"/>
        </w:tabs>
        <w:jc w:val="both"/>
        <w:rPr>
          <w:rFonts w:ascii="Arial" w:hAnsi="Arial" w:cs="Arial"/>
        </w:rPr>
      </w:pPr>
    </w:p>
    <w:p w14:paraId="6BFBD894" w14:textId="77777777" w:rsidR="009B1CD0" w:rsidRDefault="009B1CD0" w:rsidP="005846FB">
      <w:pPr>
        <w:tabs>
          <w:tab w:val="left" w:pos="426"/>
          <w:tab w:val="left" w:pos="851"/>
        </w:tabs>
        <w:jc w:val="both"/>
        <w:rPr>
          <w:rFonts w:ascii="Arial" w:hAnsi="Arial" w:cs="Arial"/>
        </w:rPr>
      </w:pPr>
    </w:p>
    <w:p w14:paraId="37B097F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CC264F4" w14:textId="77777777" w:rsidR="009B1CD0" w:rsidRDefault="009B1CD0" w:rsidP="0083205E">
      <w:pPr>
        <w:tabs>
          <w:tab w:val="left" w:pos="851"/>
        </w:tabs>
        <w:rPr>
          <w:rFonts w:ascii="Arial" w:hAnsi="Arial" w:cs="Arial"/>
        </w:rPr>
      </w:pPr>
    </w:p>
    <w:p w14:paraId="18A79B0B" w14:textId="77777777" w:rsidR="009B1CD0" w:rsidRDefault="009B1CD0" w:rsidP="00934503">
      <w:pPr>
        <w:tabs>
          <w:tab w:val="left" w:pos="426"/>
          <w:tab w:val="left" w:pos="851"/>
        </w:tabs>
        <w:jc w:val="both"/>
        <w:rPr>
          <w:rFonts w:ascii="Arial" w:hAnsi="Arial" w:cs="Arial"/>
        </w:rPr>
      </w:pPr>
    </w:p>
    <w:p w14:paraId="09A4DC19" w14:textId="01D10915" w:rsidR="00B87564" w:rsidRPr="004E79B3" w:rsidRDefault="004E79B3" w:rsidP="004E79B3">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F888932" w14:textId="77777777" w:rsidR="009B1CD0" w:rsidRDefault="009B1CD0" w:rsidP="006C4338">
      <w:pPr>
        <w:pStyle w:val="fcasegauche"/>
        <w:tabs>
          <w:tab w:val="left" w:pos="851"/>
        </w:tabs>
        <w:spacing w:after="0"/>
        <w:ind w:left="0" w:firstLine="0"/>
        <w:rPr>
          <w:rFonts w:ascii="Arial" w:hAnsi="Arial" w:cs="Arial"/>
        </w:rPr>
      </w:pPr>
    </w:p>
    <w:p w14:paraId="640441DE" w14:textId="77777777" w:rsidR="009B1CD0" w:rsidRDefault="00776BE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25FC17C" w14:textId="77777777" w:rsidR="009B1CD0" w:rsidRDefault="009B1CD0" w:rsidP="005846FB">
      <w:pPr>
        <w:pStyle w:val="fcasegauche"/>
        <w:tabs>
          <w:tab w:val="left" w:pos="851"/>
        </w:tabs>
        <w:spacing w:after="0"/>
        <w:rPr>
          <w:rFonts w:ascii="Arial" w:hAnsi="Arial" w:cs="Arial"/>
        </w:rPr>
      </w:pPr>
    </w:p>
    <w:p w14:paraId="7E8E71BC"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39AE2246" w14:textId="77777777" w:rsidR="006B5057" w:rsidRDefault="006B5057" w:rsidP="005846FB">
      <w:pPr>
        <w:pStyle w:val="fcasegauche"/>
        <w:tabs>
          <w:tab w:val="left" w:pos="851"/>
        </w:tabs>
        <w:spacing w:after="0"/>
        <w:rPr>
          <w:rFonts w:ascii="Arial" w:hAnsi="Arial" w:cs="Arial"/>
        </w:rPr>
      </w:pPr>
    </w:p>
    <w:p w14:paraId="68659D5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1D51D824" w14:textId="77777777" w:rsidR="006B5057" w:rsidRDefault="006B5057" w:rsidP="005846FB">
      <w:pPr>
        <w:pStyle w:val="fcasegauche"/>
        <w:tabs>
          <w:tab w:val="left" w:pos="851"/>
        </w:tabs>
        <w:spacing w:after="0"/>
        <w:ind w:left="0" w:firstLine="0"/>
        <w:rPr>
          <w:rFonts w:ascii="Arial" w:hAnsi="Arial" w:cs="Arial"/>
        </w:rPr>
      </w:pPr>
    </w:p>
    <w:p w14:paraId="67DDA62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5AD02E1" w14:textId="77777777">
        <w:tc>
          <w:tcPr>
            <w:tcW w:w="10277" w:type="dxa"/>
            <w:shd w:val="clear" w:color="auto" w:fill="66CCFF"/>
          </w:tcPr>
          <w:p w14:paraId="3D3B4403"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95438C4" w14:textId="77777777" w:rsidR="009B1CD0" w:rsidRDefault="009B1CD0" w:rsidP="006C4338">
      <w:pPr>
        <w:tabs>
          <w:tab w:val="left" w:pos="851"/>
        </w:tabs>
      </w:pPr>
    </w:p>
    <w:p w14:paraId="2F12BEE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D32559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F0A9278" w14:textId="77777777" w:rsidR="009B1CD0" w:rsidRDefault="009B1CD0" w:rsidP="005846FB">
      <w:pPr>
        <w:tabs>
          <w:tab w:val="left" w:pos="851"/>
        </w:tabs>
        <w:rPr>
          <w:rFonts w:ascii="Arial" w:hAnsi="Arial" w:cs="Arial"/>
        </w:rPr>
      </w:pPr>
    </w:p>
    <w:p w14:paraId="23A1CEF3"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18D1373" w14:textId="1243DF86" w:rsidR="00FE594D" w:rsidRPr="00FE594D" w:rsidRDefault="00FE594D"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w:t>
      </w:r>
      <w:r w:rsidRPr="00FE594D">
        <w:rPr>
          <w:rFonts w:ascii="Arial" w:hAnsi="Arial" w:cs="Arial"/>
        </w:rPr>
        <w:t>Acte d’engagement – ATTRI1 – Réf ARS971_02_2025 et s</w:t>
      </w:r>
      <w:r w:rsidR="00751B13">
        <w:rPr>
          <w:rFonts w:ascii="Arial" w:hAnsi="Arial" w:cs="Arial"/>
        </w:rPr>
        <w:t>es annexes</w:t>
      </w:r>
      <w:r w:rsidRPr="00FE594D">
        <w:rPr>
          <w:rFonts w:ascii="Arial" w:hAnsi="Arial" w:cs="Arial"/>
        </w:rPr>
        <w:t xml:space="preserve"> ;</w:t>
      </w:r>
    </w:p>
    <w:p w14:paraId="6C2FEE14" w14:textId="50E2C922" w:rsidR="00FE594D" w:rsidRDefault="00FE594D" w:rsidP="00FE594D">
      <w:pPr>
        <w:tabs>
          <w:tab w:val="left" w:pos="851"/>
        </w:tabs>
        <w:spacing w:before="120"/>
        <w:ind w:left="1135" w:hanging="284"/>
        <w:jc w:val="both"/>
        <w:rPr>
          <w:rFonts w:ascii="Arial" w:hAnsi="Arial" w:cs="Arial"/>
        </w:rPr>
      </w:pPr>
      <w:r w:rsidRPr="00FE594D">
        <w:fldChar w:fldCharType="begin">
          <w:ffData>
            <w:name w:val=""/>
            <w:enabled/>
            <w:calcOnExit w:val="0"/>
            <w:checkBox>
              <w:size w:val="20"/>
              <w:default w:val="1"/>
            </w:checkBox>
          </w:ffData>
        </w:fldChar>
      </w:r>
      <w:r w:rsidRPr="00FE594D">
        <w:instrText xml:space="preserve"> FORMCHECKBOX </w:instrText>
      </w:r>
      <w:r w:rsidRPr="00FE594D">
        <w:fldChar w:fldCharType="separate"/>
      </w:r>
      <w:r w:rsidRPr="00FE594D">
        <w:fldChar w:fldCharType="end"/>
      </w:r>
      <w:r w:rsidRPr="00FE594D">
        <w:t xml:space="preserve"> </w:t>
      </w:r>
      <w:r w:rsidR="009B1CD0" w:rsidRPr="00FE594D">
        <w:rPr>
          <w:rFonts w:ascii="Arial" w:hAnsi="Arial" w:cs="Arial"/>
        </w:rPr>
        <w:t>CCP n°</w:t>
      </w:r>
      <w:r w:rsidRPr="00FE594D">
        <w:rPr>
          <w:rFonts w:ascii="Arial" w:hAnsi="Arial" w:cs="Arial"/>
        </w:rPr>
        <w:t>ARS971_02_2025 ;</w:t>
      </w:r>
    </w:p>
    <w:p w14:paraId="33884C24" w14:textId="32A745D2" w:rsidR="009B1CD0" w:rsidRPr="00FE594D" w:rsidRDefault="00FE594D" w:rsidP="00FE594D">
      <w:pPr>
        <w:tabs>
          <w:tab w:val="left" w:pos="851"/>
        </w:tabs>
        <w:spacing w:before="120"/>
        <w:ind w:left="1135" w:hanging="284"/>
        <w:jc w:val="both"/>
      </w:pPr>
      <w:r w:rsidRPr="00FE594D">
        <w:fldChar w:fldCharType="begin">
          <w:ffData>
            <w:name w:val=""/>
            <w:enabled/>
            <w:calcOnExit w:val="0"/>
            <w:checkBox>
              <w:size w:val="20"/>
              <w:default w:val="1"/>
            </w:checkBox>
          </w:ffData>
        </w:fldChar>
      </w:r>
      <w:r w:rsidRPr="00FE594D">
        <w:instrText xml:space="preserve"> FORMCHECKBOX </w:instrText>
      </w:r>
      <w:r w:rsidRPr="00FE594D">
        <w:fldChar w:fldCharType="separate"/>
      </w:r>
      <w:r w:rsidRPr="00FE594D">
        <w:fldChar w:fldCharType="end"/>
      </w:r>
      <w:r w:rsidR="009B1CD0" w:rsidRPr="00FE594D">
        <w:rPr>
          <w:rFonts w:ascii="Arial" w:hAnsi="Arial" w:cs="Arial"/>
        </w:rPr>
        <w:t xml:space="preserve"> CCAG</w:t>
      </w:r>
      <w:r w:rsidRPr="00FE594D">
        <w:rPr>
          <w:rFonts w:ascii="Arial" w:hAnsi="Arial" w:cs="Arial"/>
        </w:rPr>
        <w:t>-</w:t>
      </w:r>
      <w:r w:rsidR="00486F93">
        <w:rPr>
          <w:rFonts w:ascii="Arial" w:hAnsi="Arial" w:cs="Arial"/>
        </w:rPr>
        <w:t>FCS</w:t>
      </w:r>
      <w:r w:rsidRPr="00FE594D">
        <w:rPr>
          <w:rFonts w:ascii="Arial" w:hAnsi="Arial" w:cs="Arial"/>
        </w:rPr>
        <w:t xml:space="preserve"> issu de l’arrêté du 30 mars 2021 et publié au JORF du 1er avril </w:t>
      </w:r>
      <w:r w:rsidR="009C18A1" w:rsidRPr="00FE594D">
        <w:rPr>
          <w:rFonts w:ascii="Arial" w:hAnsi="Arial" w:cs="Arial"/>
        </w:rPr>
        <w:t>2021</w:t>
      </w:r>
      <w:r w:rsidR="009C18A1">
        <w:rPr>
          <w:rFonts w:ascii="Arial" w:hAnsi="Arial" w:cs="Arial"/>
        </w:rPr>
        <w:t>(non</w:t>
      </w:r>
      <w:r w:rsidR="00751B13">
        <w:rPr>
          <w:rFonts w:ascii="Arial" w:hAnsi="Arial" w:cs="Arial"/>
        </w:rPr>
        <w:t xml:space="preserve"> fourni)</w:t>
      </w:r>
    </w:p>
    <w:p w14:paraId="0EDDD35A" w14:textId="77777777" w:rsidR="009B1CD0" w:rsidRDefault="0002536A" w:rsidP="000E50C4">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FE594D">
        <w:rPr>
          <w:rFonts w:ascii="Arial" w:hAnsi="Arial" w:cs="Arial"/>
        </w:rPr>
        <w:t xml:space="preserve"> Autres</w:t>
      </w:r>
    </w:p>
    <w:p w14:paraId="6F01E81A" w14:textId="77777777" w:rsidR="009B1CD0" w:rsidRDefault="009B1CD0" w:rsidP="00710FD6">
      <w:pPr>
        <w:tabs>
          <w:tab w:val="left" w:pos="851"/>
        </w:tabs>
        <w:jc w:val="both"/>
        <w:rPr>
          <w:rFonts w:ascii="Arial" w:hAnsi="Arial" w:cs="Arial"/>
        </w:rPr>
      </w:pPr>
    </w:p>
    <w:p w14:paraId="3732276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A1F75B7" w14:textId="77777777" w:rsidR="009B1CD0" w:rsidRDefault="009B1CD0" w:rsidP="0083205E">
      <w:pPr>
        <w:tabs>
          <w:tab w:val="left" w:pos="851"/>
        </w:tabs>
        <w:jc w:val="both"/>
        <w:rPr>
          <w:rFonts w:ascii="Arial" w:hAnsi="Arial" w:cs="Arial"/>
        </w:rPr>
      </w:pPr>
    </w:p>
    <w:p w14:paraId="43F39D4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3E5CF03" w14:textId="77777777" w:rsidR="009B1CD0" w:rsidRDefault="009B1CD0" w:rsidP="0083205E">
      <w:pPr>
        <w:tabs>
          <w:tab w:val="left" w:pos="851"/>
        </w:tabs>
        <w:jc w:val="both"/>
        <w:rPr>
          <w:rFonts w:ascii="Arial" w:hAnsi="Arial" w:cs="Arial"/>
        </w:rPr>
      </w:pPr>
    </w:p>
    <w:p w14:paraId="5243899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4026E7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C5410A2" w14:textId="77777777" w:rsidR="009B1CD0" w:rsidRDefault="009B1CD0" w:rsidP="00CD46CC">
      <w:pPr>
        <w:tabs>
          <w:tab w:val="left" w:pos="851"/>
        </w:tabs>
        <w:jc w:val="both"/>
        <w:rPr>
          <w:rFonts w:ascii="Arial" w:hAnsi="Arial" w:cs="Arial"/>
        </w:rPr>
      </w:pPr>
    </w:p>
    <w:p w14:paraId="700F1567" w14:textId="77777777" w:rsidR="009B1CD0" w:rsidRDefault="009B1CD0" w:rsidP="009B45B9">
      <w:pPr>
        <w:tabs>
          <w:tab w:val="left" w:pos="851"/>
        </w:tabs>
        <w:jc w:val="both"/>
        <w:rPr>
          <w:rFonts w:ascii="Arial" w:hAnsi="Arial" w:cs="Arial"/>
        </w:rPr>
      </w:pPr>
    </w:p>
    <w:p w14:paraId="0DB508AE" w14:textId="77777777" w:rsidR="009B1CD0" w:rsidRDefault="009B1CD0" w:rsidP="009B45B9">
      <w:pPr>
        <w:tabs>
          <w:tab w:val="left" w:pos="851"/>
        </w:tabs>
        <w:jc w:val="both"/>
        <w:rPr>
          <w:rFonts w:ascii="Arial" w:hAnsi="Arial" w:cs="Arial"/>
        </w:rPr>
      </w:pPr>
    </w:p>
    <w:p w14:paraId="751AC33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EC0042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76CFB1A" w14:textId="77777777" w:rsidR="009B1CD0" w:rsidRDefault="009B1CD0" w:rsidP="009B45B9">
      <w:pPr>
        <w:tabs>
          <w:tab w:val="left" w:pos="851"/>
        </w:tabs>
        <w:jc w:val="both"/>
        <w:rPr>
          <w:rFonts w:ascii="Arial" w:hAnsi="Arial" w:cs="Arial"/>
        </w:rPr>
      </w:pPr>
    </w:p>
    <w:p w14:paraId="3AE9FC99" w14:textId="77777777" w:rsidR="009B1CD0" w:rsidRDefault="009B1CD0" w:rsidP="009B45B9">
      <w:pPr>
        <w:tabs>
          <w:tab w:val="left" w:pos="851"/>
        </w:tabs>
        <w:jc w:val="both"/>
        <w:rPr>
          <w:rFonts w:ascii="Arial" w:hAnsi="Arial" w:cs="Arial"/>
        </w:rPr>
      </w:pPr>
    </w:p>
    <w:p w14:paraId="3D8C3F7E" w14:textId="77777777" w:rsidR="009B1CD0" w:rsidRDefault="009B1CD0" w:rsidP="009B45B9">
      <w:pPr>
        <w:tabs>
          <w:tab w:val="left" w:pos="851"/>
        </w:tabs>
        <w:jc w:val="both"/>
        <w:rPr>
          <w:rFonts w:ascii="Arial" w:hAnsi="Arial" w:cs="Arial"/>
        </w:rPr>
      </w:pPr>
    </w:p>
    <w:p w14:paraId="486C8A4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702C1C2"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FCFE6C7" w14:textId="77777777" w:rsidR="009B1CD0" w:rsidRDefault="009B1CD0" w:rsidP="009B45B9">
      <w:pPr>
        <w:pStyle w:val="fcase1ertab"/>
        <w:tabs>
          <w:tab w:val="left" w:pos="851"/>
        </w:tabs>
        <w:ind w:left="0" w:firstLine="0"/>
        <w:rPr>
          <w:rFonts w:ascii="Arial" w:hAnsi="Arial" w:cs="Arial"/>
        </w:rPr>
      </w:pPr>
    </w:p>
    <w:p w14:paraId="45A9A1EF" w14:textId="77777777" w:rsidR="006B5057" w:rsidRDefault="006B5057" w:rsidP="009B45B9">
      <w:pPr>
        <w:pStyle w:val="fcase1ertab"/>
        <w:tabs>
          <w:tab w:val="left" w:pos="851"/>
        </w:tabs>
        <w:ind w:left="0" w:firstLine="0"/>
        <w:rPr>
          <w:rFonts w:ascii="Arial" w:hAnsi="Arial" w:cs="Arial"/>
        </w:rPr>
      </w:pPr>
    </w:p>
    <w:p w14:paraId="17B6221F" w14:textId="77777777" w:rsidR="006B5057" w:rsidRDefault="006B5057" w:rsidP="009B45B9">
      <w:pPr>
        <w:pStyle w:val="fcase1ertab"/>
        <w:tabs>
          <w:tab w:val="left" w:pos="851"/>
        </w:tabs>
        <w:ind w:left="0" w:firstLine="0"/>
        <w:rPr>
          <w:rFonts w:ascii="Arial" w:hAnsi="Arial" w:cs="Arial"/>
        </w:rPr>
      </w:pPr>
    </w:p>
    <w:p w14:paraId="4147C00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89D9770"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0C7A2EA"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15C1D55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4821EE0D" w14:textId="77777777" w:rsidR="009B1CD0" w:rsidRDefault="009B1CD0" w:rsidP="0063527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58B65033" w14:textId="77777777" w:rsidR="009B1CD0" w:rsidRDefault="009B1CD0" w:rsidP="00635279">
      <w:pPr>
        <w:pStyle w:val="fcase1ertab"/>
        <w:tabs>
          <w:tab w:val="left" w:pos="851"/>
        </w:tabs>
        <w:spacing w:before="120"/>
      </w:pPr>
      <w:r>
        <w:rPr>
          <w:rFonts w:ascii="Arial" w:hAnsi="Arial" w:cs="Arial"/>
        </w:rPr>
        <w:t>Montant hors taxes arrêté en lettres à : ………………………………………………………...................................</w:t>
      </w:r>
    </w:p>
    <w:p w14:paraId="652F8872"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6B926809" w14:textId="77777777" w:rsidR="009B1CD0" w:rsidRDefault="009B1CD0" w:rsidP="00635279">
      <w:pPr>
        <w:pStyle w:val="fcase1ertab"/>
        <w:tabs>
          <w:tab w:val="left" w:pos="851"/>
        </w:tabs>
        <w:spacing w:before="120"/>
        <w:rPr>
          <w:rFonts w:ascii="Arial" w:hAnsi="Arial" w:cs="Arial"/>
        </w:rPr>
      </w:pPr>
      <w:r>
        <w:rPr>
          <w:rFonts w:ascii="Arial" w:hAnsi="Arial" w:cs="Arial"/>
        </w:rPr>
        <w:t>Montant TTC arrêté en chiffres à : ………………………………………………………….......................................</w:t>
      </w:r>
    </w:p>
    <w:p w14:paraId="6AAE0D50" w14:textId="77777777" w:rsidR="009B1CD0" w:rsidRDefault="009B1CD0" w:rsidP="00635279">
      <w:pPr>
        <w:pStyle w:val="fcase1ertab"/>
        <w:tabs>
          <w:tab w:val="left" w:pos="851"/>
        </w:tabs>
        <w:spacing w:before="12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241B392" w14:textId="77777777" w:rsidR="009B1CD0" w:rsidRDefault="009B1CD0" w:rsidP="004C5755">
      <w:pPr>
        <w:pStyle w:val="fcase1ertab"/>
        <w:spacing w:before="120"/>
        <w:ind w:left="567" w:firstLine="0"/>
      </w:pPr>
      <w:proofErr w:type="gramStart"/>
      <w:r>
        <w:rPr>
          <w:rFonts w:ascii="Arial" w:hAnsi="Arial" w:cs="Arial"/>
          <w:u w:val="single"/>
        </w:rPr>
        <w:lastRenderedPageBreak/>
        <w:t>OU</w:t>
      </w:r>
      <w:proofErr w:type="gramEnd"/>
    </w:p>
    <w:p w14:paraId="1D92A508" w14:textId="77777777" w:rsidR="009B1CD0" w:rsidRDefault="00635279" w:rsidP="0063527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1DD1F834" w14:textId="77777777" w:rsidR="00635279" w:rsidRDefault="00635279" w:rsidP="00635279">
      <w:pPr>
        <w:pStyle w:val="fcase1ertab"/>
        <w:tabs>
          <w:tab w:val="clear" w:pos="426"/>
          <w:tab w:val="left" w:pos="851"/>
        </w:tabs>
        <w:spacing w:before="120"/>
        <w:ind w:firstLine="142"/>
        <w:rPr>
          <w:rFonts w:ascii="Arial" w:hAnsi="Arial" w:cs="Arial"/>
        </w:rPr>
      </w:pPr>
    </w:p>
    <w:p w14:paraId="1B2BA3A2" w14:textId="77777777" w:rsidR="00635279" w:rsidRDefault="00635279" w:rsidP="009B45B9">
      <w:pPr>
        <w:tabs>
          <w:tab w:val="left" w:pos="851"/>
          <w:tab w:val="left" w:pos="6237"/>
        </w:tabs>
        <w:rPr>
          <w:rFonts w:ascii="Arial" w:hAnsi="Arial" w:cs="Arial"/>
          <w:b/>
          <w:sz w:val="22"/>
          <w:szCs w:val="22"/>
        </w:rPr>
      </w:pPr>
    </w:p>
    <w:p w14:paraId="74312EE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DE2395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ABE0F7B" w14:textId="77777777" w:rsidR="00036500" w:rsidRDefault="00036500" w:rsidP="009B45B9">
      <w:pPr>
        <w:tabs>
          <w:tab w:val="left" w:pos="851"/>
          <w:tab w:val="left" w:pos="6237"/>
        </w:tabs>
        <w:rPr>
          <w:rFonts w:ascii="Arial" w:hAnsi="Arial" w:cs="Arial"/>
          <w:i/>
          <w:iCs/>
          <w:sz w:val="18"/>
          <w:szCs w:val="18"/>
        </w:rPr>
      </w:pPr>
    </w:p>
    <w:p w14:paraId="38648B7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44848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408932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802C33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E985F4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D090D9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F5A710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F155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6D1EDB0"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222609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68C785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F289D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FA35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B4A72C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A46C388" w14:textId="77777777">
        <w:trPr>
          <w:trHeight w:val="1021"/>
        </w:trPr>
        <w:tc>
          <w:tcPr>
            <w:tcW w:w="4503" w:type="dxa"/>
            <w:tcBorders>
              <w:top w:val="single" w:sz="4" w:space="0" w:color="000000"/>
              <w:left w:val="single" w:sz="4" w:space="0" w:color="000000"/>
            </w:tcBorders>
            <w:shd w:val="clear" w:color="auto" w:fill="CCFFFF"/>
          </w:tcPr>
          <w:p w14:paraId="7BE1277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7B42EE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677BAD2" w14:textId="77777777" w:rsidR="009B1CD0" w:rsidRDefault="009B1CD0" w:rsidP="006F3DF9">
            <w:pPr>
              <w:tabs>
                <w:tab w:val="left" w:pos="851"/>
              </w:tabs>
              <w:snapToGrid w:val="0"/>
              <w:jc w:val="both"/>
              <w:rPr>
                <w:rFonts w:ascii="Arial" w:hAnsi="Arial" w:cs="Arial"/>
              </w:rPr>
            </w:pPr>
          </w:p>
        </w:tc>
      </w:tr>
      <w:tr w:rsidR="009B1CD0" w14:paraId="434FDF20" w14:textId="77777777">
        <w:trPr>
          <w:trHeight w:val="1021"/>
        </w:trPr>
        <w:tc>
          <w:tcPr>
            <w:tcW w:w="4503" w:type="dxa"/>
            <w:tcBorders>
              <w:left w:val="single" w:sz="4" w:space="0" w:color="000000"/>
            </w:tcBorders>
            <w:shd w:val="clear" w:color="auto" w:fill="auto"/>
          </w:tcPr>
          <w:p w14:paraId="67C82FE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5E3195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450300A" w14:textId="77777777" w:rsidR="009B1CD0" w:rsidRDefault="009B1CD0" w:rsidP="006F3DF9">
            <w:pPr>
              <w:tabs>
                <w:tab w:val="left" w:pos="851"/>
              </w:tabs>
              <w:snapToGrid w:val="0"/>
              <w:jc w:val="both"/>
              <w:rPr>
                <w:rFonts w:ascii="Arial" w:hAnsi="Arial" w:cs="Arial"/>
              </w:rPr>
            </w:pPr>
          </w:p>
        </w:tc>
      </w:tr>
      <w:tr w:rsidR="009B1CD0" w14:paraId="6DBA9B1F" w14:textId="77777777">
        <w:trPr>
          <w:trHeight w:val="1021"/>
        </w:trPr>
        <w:tc>
          <w:tcPr>
            <w:tcW w:w="4503" w:type="dxa"/>
            <w:tcBorders>
              <w:left w:val="single" w:sz="4" w:space="0" w:color="000000"/>
              <w:bottom w:val="single" w:sz="4" w:space="0" w:color="000000"/>
            </w:tcBorders>
            <w:shd w:val="clear" w:color="auto" w:fill="CCFFFF"/>
          </w:tcPr>
          <w:p w14:paraId="6A2FB34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2FC9C4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0043D8F" w14:textId="77777777" w:rsidR="009B1CD0" w:rsidRDefault="009B1CD0" w:rsidP="006F3DF9">
            <w:pPr>
              <w:tabs>
                <w:tab w:val="left" w:pos="851"/>
              </w:tabs>
              <w:snapToGrid w:val="0"/>
              <w:jc w:val="both"/>
              <w:rPr>
                <w:rFonts w:ascii="Arial" w:hAnsi="Arial" w:cs="Arial"/>
              </w:rPr>
            </w:pPr>
          </w:p>
        </w:tc>
      </w:tr>
    </w:tbl>
    <w:p w14:paraId="2ADDDDFD" w14:textId="77777777" w:rsidR="009B1CD0" w:rsidRDefault="009B1CD0" w:rsidP="006C4338">
      <w:pPr>
        <w:tabs>
          <w:tab w:val="left" w:pos="851"/>
          <w:tab w:val="left" w:pos="6237"/>
        </w:tabs>
      </w:pPr>
    </w:p>
    <w:p w14:paraId="1C99F1C7" w14:textId="77777777" w:rsidR="009B1CD0" w:rsidRDefault="009B1CD0" w:rsidP="006C4338">
      <w:pPr>
        <w:pStyle w:val="fcasegauche"/>
        <w:tabs>
          <w:tab w:val="left" w:pos="851"/>
        </w:tabs>
        <w:spacing w:after="0"/>
        <w:ind w:left="0" w:firstLine="0"/>
        <w:rPr>
          <w:rFonts w:ascii="Arial" w:hAnsi="Arial" w:cs="Arial"/>
          <w:bCs/>
          <w:iCs/>
        </w:rPr>
      </w:pPr>
    </w:p>
    <w:p w14:paraId="58DD21F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66D66F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E14B25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B0B1A9D"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408AC7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BCC0F6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E774CD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1CBA1F5"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C11034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3B79B6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5D090E3" w14:textId="77777777" w:rsidR="007663D8" w:rsidRDefault="007663D8" w:rsidP="007663D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1D53143B" w14:textId="77777777" w:rsidR="007663D8" w:rsidRDefault="007663D8" w:rsidP="007663D8">
      <w:pPr>
        <w:tabs>
          <w:tab w:val="left" w:pos="426"/>
          <w:tab w:val="left" w:pos="851"/>
        </w:tabs>
        <w:rPr>
          <w:rFonts w:ascii="Arial" w:hAnsi="Arial" w:cs="Arial"/>
          <w:b/>
        </w:rPr>
      </w:pPr>
    </w:p>
    <w:p w14:paraId="173BE504" w14:textId="77777777" w:rsidR="007663D8" w:rsidRDefault="007663D8" w:rsidP="007663D8">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6FCD8C2A" w14:textId="77777777" w:rsidR="007663D8" w:rsidRDefault="007663D8" w:rsidP="007663D8">
      <w:pPr>
        <w:tabs>
          <w:tab w:val="left" w:pos="851"/>
        </w:tabs>
        <w:rPr>
          <w:rFonts w:ascii="Arial" w:hAnsi="Arial" w:cs="Arial"/>
          <w:b/>
        </w:rPr>
      </w:pPr>
      <w:r>
        <w:rPr>
          <w:rFonts w:ascii="Arial" w:hAnsi="Arial" w:cs="Arial"/>
          <w:i/>
          <w:sz w:val="18"/>
          <w:szCs w:val="18"/>
        </w:rPr>
        <w:t>(Cocher la case correspondante.)</w:t>
      </w:r>
    </w:p>
    <w:p w14:paraId="3B870C90" w14:textId="77777777" w:rsidR="009B1CD0" w:rsidRDefault="009B1CD0" w:rsidP="009B45B9">
      <w:pPr>
        <w:tabs>
          <w:tab w:val="left" w:pos="426"/>
          <w:tab w:val="left" w:pos="851"/>
        </w:tabs>
        <w:jc w:val="both"/>
        <w:rPr>
          <w:rFonts w:ascii="Arial" w:hAnsi="Arial" w:cs="Arial"/>
          <w:b/>
        </w:rPr>
      </w:pPr>
    </w:p>
    <w:p w14:paraId="46F9B9F8" w14:textId="77777777" w:rsidR="009B1CD0" w:rsidRDefault="009B1CD0" w:rsidP="009B45B9">
      <w:pPr>
        <w:tabs>
          <w:tab w:val="left" w:pos="426"/>
          <w:tab w:val="left" w:pos="851"/>
        </w:tabs>
        <w:jc w:val="both"/>
        <w:rPr>
          <w:rFonts w:ascii="Arial" w:hAnsi="Arial" w:cs="Arial"/>
          <w:b/>
        </w:rPr>
      </w:pPr>
    </w:p>
    <w:p w14:paraId="756027C5" w14:textId="77777777" w:rsidR="009B1CD0" w:rsidRDefault="009B1CD0" w:rsidP="009B45B9">
      <w:pPr>
        <w:pStyle w:val="Titre4"/>
        <w:tabs>
          <w:tab w:val="clear" w:pos="4111"/>
          <w:tab w:val="left" w:pos="426"/>
          <w:tab w:val="left" w:pos="851"/>
        </w:tabs>
      </w:pPr>
      <w:r>
        <w:rPr>
          <w:sz w:val="22"/>
          <w:szCs w:val="22"/>
        </w:rPr>
        <w:t>B</w:t>
      </w:r>
      <w:r w:rsidR="007663D8">
        <w:rPr>
          <w:sz w:val="22"/>
          <w:szCs w:val="22"/>
        </w:rPr>
        <w:t>5</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14:paraId="04E2B81E" w14:textId="77777777" w:rsidR="009B1CD0" w:rsidRDefault="009B1CD0" w:rsidP="009B45B9">
      <w:pPr>
        <w:tabs>
          <w:tab w:val="left" w:pos="576"/>
          <w:tab w:val="left" w:pos="851"/>
        </w:tabs>
        <w:jc w:val="both"/>
        <w:rPr>
          <w:rFonts w:ascii="Arial" w:hAnsi="Arial" w:cs="Arial"/>
        </w:rPr>
      </w:pPr>
    </w:p>
    <w:p w14:paraId="08BDFAA5" w14:textId="6AC89C0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4E79B3">
        <w:rPr>
          <w:rFonts w:ascii="Arial" w:hAnsi="Arial" w:cs="Arial"/>
        </w:rPr>
        <w:t>s’entend de :</w:t>
      </w:r>
    </w:p>
    <w:p w14:paraId="7B4531B4" w14:textId="77777777" w:rsidR="009B1CD0" w:rsidRDefault="009B1CD0" w:rsidP="009B45B9">
      <w:pPr>
        <w:tabs>
          <w:tab w:val="left" w:pos="851"/>
        </w:tabs>
      </w:pPr>
      <w:r>
        <w:rPr>
          <w:rFonts w:ascii="Arial" w:hAnsi="Arial" w:cs="Arial"/>
          <w:i/>
          <w:sz w:val="18"/>
          <w:szCs w:val="18"/>
        </w:rPr>
        <w:t>(Cocher la case correspondante.)</w:t>
      </w:r>
    </w:p>
    <w:p w14:paraId="2890B536" w14:textId="4D77F4CB" w:rsidR="009B1CD0" w:rsidRDefault="00844DAA" w:rsidP="009B45B9">
      <w:pPr>
        <w:tabs>
          <w:tab w:val="left" w:pos="851"/>
        </w:tabs>
        <w:spacing w:before="120"/>
        <w:ind w:left="567"/>
        <w:jc w:val="both"/>
      </w:pPr>
      <w:r>
        <w:tab/>
      </w:r>
      <w:r w:rsidR="005A6F6C">
        <w:fldChar w:fldCharType="begin">
          <w:ffData>
            <w:name w:val=""/>
            <w:enabled/>
            <w:calcOnExit w:val="0"/>
            <w:checkBox>
              <w:size w:val="20"/>
              <w:default w:val="1"/>
            </w:checkBox>
          </w:ffData>
        </w:fldChar>
      </w:r>
      <w:r w:rsidR="005A6F6C">
        <w:instrText xml:space="preserve"> FORMCHECKBOX </w:instrText>
      </w:r>
      <w:r w:rsidR="005A6F6C">
        <w:fldChar w:fldCharType="separate"/>
      </w:r>
      <w:r w:rsidR="005A6F6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4E79B3">
        <w:rPr>
          <w:rFonts w:ascii="Arial" w:hAnsi="Arial" w:cs="Arial"/>
        </w:rPr>
        <w:t xml:space="preserve">, jusqu’au </w:t>
      </w:r>
      <w:r w:rsidR="004E79B3">
        <w:rPr>
          <w:rFonts w:ascii="Arial" w:hAnsi="Arial" w:cs="Arial"/>
          <w:b/>
          <w:bCs/>
        </w:rPr>
        <w:t>15 décembre 202</w:t>
      </w:r>
      <w:r w:rsidR="009C18A1">
        <w:rPr>
          <w:rFonts w:ascii="Arial" w:hAnsi="Arial" w:cs="Arial"/>
          <w:b/>
          <w:bCs/>
        </w:rPr>
        <w:t>6</w:t>
      </w:r>
      <w:r w:rsidR="004E79B3">
        <w:rPr>
          <w:rFonts w:ascii="Arial" w:hAnsi="Arial" w:cs="Arial"/>
          <w:b/>
          <w:bCs/>
        </w:rPr>
        <w:t xml:space="preserve"> inclus</w:t>
      </w:r>
      <w:r w:rsidR="009B1CD0">
        <w:rPr>
          <w:rFonts w:ascii="Arial" w:hAnsi="Arial" w:cs="Arial"/>
        </w:rPr>
        <w:t> ;</w:t>
      </w:r>
    </w:p>
    <w:p w14:paraId="5284A4F8"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5B99B74"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C8D976A" w14:textId="77777777" w:rsidR="009B1CD0" w:rsidRDefault="009B1CD0" w:rsidP="009B45B9">
      <w:pPr>
        <w:tabs>
          <w:tab w:val="left" w:pos="426"/>
          <w:tab w:val="left" w:pos="851"/>
        </w:tabs>
        <w:jc w:val="both"/>
        <w:rPr>
          <w:rFonts w:ascii="Arial" w:hAnsi="Arial" w:cs="Arial"/>
          <w:b/>
        </w:rPr>
      </w:pPr>
    </w:p>
    <w:p w14:paraId="5EF6BB63" w14:textId="02AF9D2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E79B3">
        <w:fldChar w:fldCharType="begin">
          <w:ffData>
            <w:name w:val=""/>
            <w:enabled/>
            <w:calcOnExit w:val="0"/>
            <w:checkBox>
              <w:size w:val="20"/>
              <w:default w:val="1"/>
            </w:checkBox>
          </w:ffData>
        </w:fldChar>
      </w:r>
      <w:r w:rsidR="004E79B3">
        <w:instrText xml:space="preserve"> FORMCHECKBOX </w:instrText>
      </w:r>
      <w:r w:rsidR="004E79B3">
        <w:fldChar w:fldCharType="separate"/>
      </w:r>
      <w:r w:rsidR="004E79B3">
        <w:fldChar w:fldCharType="end"/>
      </w:r>
      <w:r>
        <w:tab/>
      </w:r>
      <w:r w:rsidR="009D661E">
        <w:t>Non</w:t>
      </w:r>
      <w:r>
        <w:tab/>
      </w:r>
      <w:r>
        <w:tab/>
      </w:r>
      <w:r>
        <w:tab/>
      </w:r>
      <w:r w:rsidR="004E79B3">
        <w:fldChar w:fldCharType="begin">
          <w:ffData>
            <w:name w:val=""/>
            <w:enabled/>
            <w:calcOnExit w:val="0"/>
            <w:checkBox>
              <w:size w:val="20"/>
              <w:default w:val="0"/>
            </w:checkBox>
          </w:ffData>
        </w:fldChar>
      </w:r>
      <w:r w:rsidR="004E79B3">
        <w:instrText xml:space="preserve"> FORMCHECKBOX </w:instrText>
      </w:r>
      <w:r w:rsidR="004E79B3">
        <w:fldChar w:fldCharType="separate"/>
      </w:r>
      <w:r w:rsidR="004E79B3">
        <w:fldChar w:fldCharType="end"/>
      </w:r>
      <w:r>
        <w:tab/>
      </w:r>
      <w:r w:rsidR="009D661E">
        <w:t>Oui</w:t>
      </w:r>
    </w:p>
    <w:p w14:paraId="3A7FA4CC"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DE20C29" w14:textId="77777777" w:rsidR="009B1CD0" w:rsidRDefault="009B1CD0" w:rsidP="009B45B9">
      <w:pPr>
        <w:tabs>
          <w:tab w:val="left" w:pos="426"/>
          <w:tab w:val="left" w:pos="851"/>
        </w:tabs>
        <w:jc w:val="both"/>
        <w:rPr>
          <w:rFonts w:ascii="Arial" w:hAnsi="Arial" w:cs="Arial"/>
        </w:rPr>
      </w:pPr>
    </w:p>
    <w:p w14:paraId="1C1A2A3C" w14:textId="77777777" w:rsidR="005A6F6C" w:rsidRDefault="005A6F6C" w:rsidP="005A6F6C">
      <w:pPr>
        <w:tabs>
          <w:tab w:val="left" w:pos="426"/>
          <w:tab w:val="left" w:pos="851"/>
        </w:tabs>
        <w:spacing w:before="120"/>
        <w:ind w:left="924"/>
        <w:jc w:val="both"/>
        <w:rPr>
          <w:rFonts w:ascii="Arial" w:hAnsi="Arial" w:cs="Arial"/>
        </w:rPr>
      </w:pPr>
    </w:p>
    <w:p w14:paraId="32D2F6B8" w14:textId="77777777" w:rsidR="005A6F6C" w:rsidRDefault="005A6F6C" w:rsidP="005A6F6C">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AF143CF" w14:textId="77777777">
        <w:tc>
          <w:tcPr>
            <w:tcW w:w="10419" w:type="dxa"/>
            <w:shd w:val="clear" w:color="auto" w:fill="66CCFF"/>
          </w:tcPr>
          <w:p w14:paraId="624FD027"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4C3154C" w14:textId="77777777" w:rsidR="009B1CD0" w:rsidRDefault="009B1CD0" w:rsidP="006C4338">
      <w:pPr>
        <w:tabs>
          <w:tab w:val="left" w:pos="851"/>
        </w:tabs>
        <w:jc w:val="both"/>
      </w:pPr>
    </w:p>
    <w:p w14:paraId="4B14C7D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7429A81" w14:textId="77777777" w:rsidR="005824AE" w:rsidRDefault="005824AE" w:rsidP="006C4338">
      <w:pPr>
        <w:tabs>
          <w:tab w:val="left" w:pos="851"/>
        </w:tabs>
        <w:jc w:val="both"/>
      </w:pPr>
    </w:p>
    <w:p w14:paraId="512E313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421CEA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3E7F3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002FE0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D7D5C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3092C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B963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C825BE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6A2521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342DA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8C8055C" w14:textId="77777777" w:rsidR="00332B12" w:rsidRDefault="00332B12" w:rsidP="00B054DA">
            <w:pPr>
              <w:tabs>
                <w:tab w:val="left" w:pos="851"/>
              </w:tabs>
              <w:snapToGrid w:val="0"/>
              <w:jc w:val="both"/>
              <w:rPr>
                <w:rFonts w:ascii="Arial" w:hAnsi="Arial" w:cs="Arial"/>
                <w:b/>
                <w:bCs/>
              </w:rPr>
            </w:pPr>
          </w:p>
        </w:tc>
      </w:tr>
    </w:tbl>
    <w:p w14:paraId="300CCA0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C2B4EBB" w14:textId="77777777" w:rsidR="004E79B3" w:rsidRDefault="004E79B3" w:rsidP="00332B12">
      <w:pPr>
        <w:pStyle w:val="fcase1ertab"/>
        <w:tabs>
          <w:tab w:val="left" w:pos="851"/>
        </w:tabs>
        <w:ind w:left="0" w:firstLine="0"/>
        <w:rPr>
          <w:rFonts w:ascii="Arial" w:hAnsi="Arial" w:cs="Arial"/>
          <w:b/>
          <w:sz w:val="22"/>
          <w:szCs w:val="22"/>
        </w:rPr>
      </w:pPr>
    </w:p>
    <w:p w14:paraId="75AFDE16" w14:textId="38B3936B"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6E7E6E1" w14:textId="77777777" w:rsidR="00332B12" w:rsidRDefault="00332B12" w:rsidP="006C4338">
      <w:pPr>
        <w:tabs>
          <w:tab w:val="left" w:pos="851"/>
        </w:tabs>
        <w:jc w:val="both"/>
      </w:pPr>
    </w:p>
    <w:p w14:paraId="39912D5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1862AB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32197D4" w14:textId="77777777" w:rsidR="009B1CD0" w:rsidRDefault="009B1CD0" w:rsidP="005846FB">
      <w:pPr>
        <w:tabs>
          <w:tab w:val="left" w:pos="851"/>
        </w:tabs>
        <w:rPr>
          <w:rFonts w:ascii="Arial" w:hAnsi="Arial" w:cs="Arial"/>
        </w:rPr>
      </w:pPr>
    </w:p>
    <w:p w14:paraId="1ACA88B1" w14:textId="77777777" w:rsidR="00036500" w:rsidRDefault="00036500" w:rsidP="005846FB">
      <w:pPr>
        <w:tabs>
          <w:tab w:val="left" w:pos="851"/>
        </w:tabs>
        <w:rPr>
          <w:rFonts w:ascii="Arial" w:hAnsi="Arial" w:cs="Arial"/>
        </w:rPr>
      </w:pPr>
    </w:p>
    <w:p w14:paraId="66EABE9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69FCF2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BDBBD0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7EF7A8D" w14:textId="77777777" w:rsidR="009B1CD0" w:rsidRDefault="009B1CD0" w:rsidP="0083205E">
      <w:pPr>
        <w:tabs>
          <w:tab w:val="left" w:pos="851"/>
        </w:tabs>
        <w:rPr>
          <w:rFonts w:ascii="Arial" w:hAnsi="Arial" w:cs="Arial"/>
        </w:rPr>
      </w:pPr>
    </w:p>
    <w:p w14:paraId="493D583A" w14:textId="77777777" w:rsidR="001C733C" w:rsidRDefault="001C733C" w:rsidP="00CD46CC">
      <w:pPr>
        <w:tabs>
          <w:tab w:val="left" w:pos="851"/>
        </w:tabs>
        <w:rPr>
          <w:rFonts w:ascii="Arial" w:hAnsi="Arial" w:cs="Arial"/>
        </w:rPr>
      </w:pPr>
    </w:p>
    <w:p w14:paraId="516E7D3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6C6802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82EEB2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AFF02B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18FDE0"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DD065D3" w14:textId="77777777" w:rsidR="002904AF" w:rsidRDefault="002904AF" w:rsidP="001C733C">
      <w:pPr>
        <w:tabs>
          <w:tab w:val="left" w:pos="851"/>
        </w:tabs>
        <w:rPr>
          <w:rFonts w:ascii="Arial" w:hAnsi="Arial" w:cs="Arial"/>
        </w:rPr>
      </w:pPr>
    </w:p>
    <w:p w14:paraId="0EDF154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F3F7B5E"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16C7853" w14:textId="77777777" w:rsidR="002904AF" w:rsidRDefault="002904AF" w:rsidP="002904AF">
      <w:pPr>
        <w:tabs>
          <w:tab w:val="left" w:pos="851"/>
        </w:tabs>
        <w:rPr>
          <w:rFonts w:ascii="Arial" w:hAnsi="Arial" w:cs="Arial"/>
          <w:iCs/>
        </w:rPr>
      </w:pPr>
    </w:p>
    <w:p w14:paraId="1950E451"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F53BAF0"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A3755EA" w14:textId="77777777" w:rsidR="002904AF" w:rsidRDefault="002904AF" w:rsidP="002904AF">
      <w:pPr>
        <w:tabs>
          <w:tab w:val="left" w:pos="851"/>
        </w:tabs>
        <w:ind w:left="1134" w:hanging="850"/>
        <w:rPr>
          <w:rFonts w:ascii="Arial" w:hAnsi="Arial" w:cs="Arial"/>
          <w:i/>
          <w:sz w:val="18"/>
          <w:szCs w:val="18"/>
        </w:rPr>
      </w:pPr>
    </w:p>
    <w:p w14:paraId="17E7CBD9" w14:textId="77777777" w:rsidR="001C733C" w:rsidRDefault="001C733C" w:rsidP="001C733C">
      <w:pPr>
        <w:tabs>
          <w:tab w:val="left" w:pos="851"/>
        </w:tabs>
        <w:rPr>
          <w:rFonts w:ascii="Arial" w:hAnsi="Arial" w:cs="Arial"/>
          <w:i/>
          <w:sz w:val="18"/>
          <w:szCs w:val="18"/>
        </w:rPr>
      </w:pPr>
    </w:p>
    <w:p w14:paraId="3284158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39CF4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4D0BED7" w14:textId="77777777" w:rsidR="00036500" w:rsidRDefault="00036500" w:rsidP="005846FB">
      <w:pPr>
        <w:tabs>
          <w:tab w:val="left" w:pos="851"/>
        </w:tabs>
        <w:rPr>
          <w:rFonts w:ascii="Arial" w:hAnsi="Arial" w:cs="Arial"/>
        </w:rPr>
      </w:pPr>
    </w:p>
    <w:p w14:paraId="273609D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F2508E6" w14:textId="77777777" w:rsidR="00AE7831" w:rsidRDefault="00AE7831" w:rsidP="009B45B9">
      <w:pPr>
        <w:tabs>
          <w:tab w:val="left" w:pos="851"/>
        </w:tabs>
        <w:ind w:left="1701" w:hanging="850"/>
        <w:jc w:val="both"/>
      </w:pPr>
    </w:p>
    <w:p w14:paraId="2AD3407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55BDD36" w14:textId="77777777" w:rsidR="00036500" w:rsidRDefault="00036500" w:rsidP="006C4338">
      <w:pPr>
        <w:tabs>
          <w:tab w:val="left" w:pos="851"/>
        </w:tabs>
        <w:rPr>
          <w:rFonts w:ascii="Arial" w:hAnsi="Arial" w:cs="Arial"/>
          <w:iCs/>
        </w:rPr>
      </w:pPr>
    </w:p>
    <w:p w14:paraId="30420FE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168B5A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90CE1D7" w14:textId="77777777" w:rsidR="009B1CD0" w:rsidRDefault="009B1CD0" w:rsidP="006C4338">
      <w:pPr>
        <w:tabs>
          <w:tab w:val="left" w:pos="851"/>
        </w:tabs>
        <w:rPr>
          <w:rFonts w:ascii="Arial" w:hAnsi="Arial" w:cs="Arial"/>
        </w:rPr>
      </w:pPr>
    </w:p>
    <w:p w14:paraId="12748173" w14:textId="77777777" w:rsidR="004E79B3" w:rsidRDefault="004E79B3" w:rsidP="006C4338">
      <w:pPr>
        <w:tabs>
          <w:tab w:val="left" w:pos="851"/>
        </w:tabs>
        <w:rPr>
          <w:rFonts w:ascii="Arial" w:hAnsi="Arial" w:cs="Arial"/>
        </w:rPr>
      </w:pPr>
    </w:p>
    <w:p w14:paraId="282C1402" w14:textId="77777777" w:rsidR="004E79B3" w:rsidRDefault="004E79B3" w:rsidP="006C4338">
      <w:pPr>
        <w:tabs>
          <w:tab w:val="left" w:pos="851"/>
        </w:tabs>
        <w:rPr>
          <w:rFonts w:ascii="Arial" w:hAnsi="Arial" w:cs="Arial"/>
        </w:rPr>
      </w:pPr>
    </w:p>
    <w:p w14:paraId="61ED655E" w14:textId="77777777" w:rsidR="004E79B3" w:rsidRDefault="004E79B3" w:rsidP="006C4338">
      <w:pPr>
        <w:tabs>
          <w:tab w:val="left" w:pos="851"/>
        </w:tabs>
        <w:rPr>
          <w:rFonts w:ascii="Arial" w:hAnsi="Arial" w:cs="Arial"/>
        </w:rPr>
      </w:pPr>
    </w:p>
    <w:p w14:paraId="760BD456" w14:textId="77777777" w:rsidR="004E79B3" w:rsidRDefault="004E79B3"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2C51EE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E40D4C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830217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81F65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4C63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83F61C1" w14:textId="77777777" w:rsidTr="00B054DA">
        <w:trPr>
          <w:trHeight w:val="1021"/>
        </w:trPr>
        <w:tc>
          <w:tcPr>
            <w:tcW w:w="4644" w:type="dxa"/>
            <w:tcBorders>
              <w:top w:val="single" w:sz="4" w:space="0" w:color="000000"/>
              <w:left w:val="single" w:sz="4" w:space="0" w:color="000000"/>
            </w:tcBorders>
            <w:shd w:val="clear" w:color="auto" w:fill="CCFFFF"/>
          </w:tcPr>
          <w:p w14:paraId="4F400FA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7A4BA2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5855CA1" w14:textId="77777777" w:rsidR="00332B12" w:rsidRDefault="00332B12" w:rsidP="00B054DA">
            <w:pPr>
              <w:tabs>
                <w:tab w:val="left" w:pos="851"/>
              </w:tabs>
              <w:snapToGrid w:val="0"/>
              <w:jc w:val="both"/>
              <w:rPr>
                <w:rFonts w:ascii="Arial" w:hAnsi="Arial" w:cs="Arial"/>
                <w:b/>
                <w:bCs/>
              </w:rPr>
            </w:pPr>
          </w:p>
        </w:tc>
      </w:tr>
      <w:tr w:rsidR="00332B12" w14:paraId="6E6F53C4" w14:textId="77777777" w:rsidTr="00B054DA">
        <w:trPr>
          <w:trHeight w:val="1021"/>
        </w:trPr>
        <w:tc>
          <w:tcPr>
            <w:tcW w:w="4644" w:type="dxa"/>
            <w:tcBorders>
              <w:left w:val="single" w:sz="4" w:space="0" w:color="000000"/>
            </w:tcBorders>
            <w:shd w:val="clear" w:color="auto" w:fill="auto"/>
          </w:tcPr>
          <w:p w14:paraId="12961E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40CAD8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568BEE0" w14:textId="77777777" w:rsidR="00332B12" w:rsidRDefault="00332B12" w:rsidP="00B054DA">
            <w:pPr>
              <w:tabs>
                <w:tab w:val="left" w:pos="851"/>
              </w:tabs>
              <w:snapToGrid w:val="0"/>
              <w:jc w:val="both"/>
              <w:rPr>
                <w:rFonts w:ascii="Arial" w:hAnsi="Arial" w:cs="Arial"/>
                <w:b/>
                <w:bCs/>
              </w:rPr>
            </w:pPr>
          </w:p>
        </w:tc>
      </w:tr>
      <w:tr w:rsidR="00332B12" w14:paraId="4B98A77A" w14:textId="77777777" w:rsidTr="005A6F6C">
        <w:trPr>
          <w:trHeight w:val="1021"/>
        </w:trPr>
        <w:tc>
          <w:tcPr>
            <w:tcW w:w="4644" w:type="dxa"/>
            <w:tcBorders>
              <w:left w:val="single" w:sz="4" w:space="0" w:color="000000"/>
              <w:bottom w:val="single" w:sz="4" w:space="0" w:color="auto"/>
            </w:tcBorders>
            <w:shd w:val="clear" w:color="auto" w:fill="auto"/>
          </w:tcPr>
          <w:p w14:paraId="3FED6F7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2DA7D1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2FE29DB" w14:textId="77777777" w:rsidR="00332B12" w:rsidRDefault="00332B12" w:rsidP="00B054DA">
            <w:pPr>
              <w:tabs>
                <w:tab w:val="left" w:pos="851"/>
              </w:tabs>
              <w:snapToGrid w:val="0"/>
              <w:jc w:val="both"/>
              <w:rPr>
                <w:rFonts w:ascii="Arial" w:hAnsi="Arial" w:cs="Arial"/>
                <w:b/>
                <w:bCs/>
              </w:rPr>
            </w:pPr>
          </w:p>
        </w:tc>
      </w:tr>
    </w:tbl>
    <w:p w14:paraId="3954844E" w14:textId="3EDDE68C" w:rsidR="007663D8" w:rsidRDefault="00332B12" w:rsidP="004E79B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A6468D1" w14:textId="77777777" w:rsidR="007663D8" w:rsidRDefault="007663D8" w:rsidP="006C4338">
      <w:pPr>
        <w:tabs>
          <w:tab w:val="left" w:pos="851"/>
        </w:tabs>
        <w:rPr>
          <w:rFonts w:ascii="Arial" w:hAnsi="Arial" w:cs="Arial"/>
        </w:rPr>
      </w:pPr>
    </w:p>
    <w:p w14:paraId="79161AE0" w14:textId="77777777" w:rsidR="005A6F6C" w:rsidRDefault="005A6F6C"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BDB70A3" w14:textId="77777777">
        <w:tc>
          <w:tcPr>
            <w:tcW w:w="10277" w:type="dxa"/>
            <w:shd w:val="clear" w:color="auto" w:fill="66CCFF"/>
          </w:tcPr>
          <w:p w14:paraId="6011F471"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C7CF209" w14:textId="77777777" w:rsidR="009B1CD0" w:rsidRDefault="009B1CD0" w:rsidP="006C4338">
      <w:pPr>
        <w:tabs>
          <w:tab w:val="left" w:pos="851"/>
        </w:tabs>
      </w:pPr>
    </w:p>
    <w:p w14:paraId="005E0E6D" w14:textId="77777777" w:rsidR="009B1CD0" w:rsidRDefault="009B1CD0" w:rsidP="006C4338">
      <w:pPr>
        <w:tabs>
          <w:tab w:val="left" w:pos="851"/>
        </w:tabs>
      </w:pPr>
    </w:p>
    <w:p w14:paraId="335C263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1320149" w14:textId="77777777" w:rsidR="009B1CD0" w:rsidRDefault="009B1CD0" w:rsidP="005A6F6C">
      <w:pPr>
        <w:pStyle w:val="Titre1"/>
        <w:numPr>
          <w:ilvl w:val="0"/>
          <w:numId w:val="0"/>
        </w:numPr>
        <w:tabs>
          <w:tab w:val="left" w:pos="851"/>
        </w:tabs>
        <w:ind w:left="567"/>
        <w:jc w:val="both"/>
        <w:rPr>
          <w:rFonts w:ascii="Arial" w:hAnsi="Arial" w:cs="Arial"/>
        </w:rPr>
      </w:pPr>
    </w:p>
    <w:p w14:paraId="266853CB" w14:textId="77777777" w:rsidR="009B1CD0" w:rsidRDefault="009B1CD0" w:rsidP="006C4338">
      <w:pPr>
        <w:pStyle w:val="En-tte"/>
        <w:tabs>
          <w:tab w:val="clear" w:pos="4536"/>
          <w:tab w:val="clear" w:pos="9072"/>
          <w:tab w:val="left" w:pos="851"/>
        </w:tabs>
        <w:jc w:val="both"/>
        <w:rPr>
          <w:rFonts w:ascii="Arial" w:hAnsi="Arial" w:cs="Arial"/>
        </w:rPr>
      </w:pPr>
    </w:p>
    <w:p w14:paraId="0B635968" w14:textId="77777777" w:rsidR="005A6F6C" w:rsidRDefault="005A6F6C" w:rsidP="005A6F6C">
      <w:pPr>
        <w:overflowPunct w:val="0"/>
        <w:autoSpaceDE w:val="0"/>
        <w:ind w:right="497"/>
        <w:jc w:val="center"/>
        <w:textAlignment w:val="baseline"/>
        <w:rPr>
          <w:rFonts w:ascii="Arial Nova" w:hAnsi="Arial Nova" w:cs="Calibri"/>
          <w:b/>
          <w:sz w:val="22"/>
          <w:szCs w:val="22"/>
          <w:lang w:eastAsia="ar-SA"/>
        </w:rPr>
      </w:pPr>
      <w:r>
        <w:rPr>
          <w:rFonts w:ascii="Arial Nova" w:hAnsi="Arial Nova" w:cs="Calibri"/>
          <w:b/>
          <w:sz w:val="22"/>
          <w:szCs w:val="22"/>
          <w:lang w:eastAsia="ar-SA"/>
        </w:rPr>
        <w:t>AGENCE</w:t>
      </w:r>
      <w:r w:rsidRPr="008C42FF">
        <w:rPr>
          <w:rFonts w:ascii="Arial Nova" w:hAnsi="Arial Nova" w:cs="Calibri"/>
          <w:b/>
          <w:sz w:val="22"/>
          <w:szCs w:val="22"/>
          <w:lang w:eastAsia="ar-SA"/>
        </w:rPr>
        <w:t xml:space="preserve"> DE SANTE DE GUADELOUPE</w:t>
      </w:r>
      <w:r>
        <w:rPr>
          <w:rFonts w:ascii="Arial Nova" w:hAnsi="Arial Nova" w:cs="Calibri"/>
          <w:b/>
          <w:sz w:val="22"/>
          <w:szCs w:val="22"/>
          <w:lang w:eastAsia="ar-SA"/>
        </w:rPr>
        <w:t xml:space="preserve">, SAINT-MARTIN, </w:t>
      </w:r>
      <w:r w:rsidRPr="008C42FF">
        <w:rPr>
          <w:rFonts w:ascii="Arial Nova" w:hAnsi="Arial Nova" w:cs="Calibri"/>
          <w:b/>
          <w:sz w:val="22"/>
          <w:szCs w:val="22"/>
          <w:lang w:eastAsia="ar-SA"/>
        </w:rPr>
        <w:t>SAINT-BARTHELEMY (ARS</w:t>
      </w:r>
      <w:r>
        <w:rPr>
          <w:rFonts w:ascii="Arial Nova" w:hAnsi="Arial Nova" w:cs="Calibri"/>
          <w:b/>
          <w:sz w:val="22"/>
          <w:szCs w:val="22"/>
          <w:lang w:eastAsia="ar-SA"/>
        </w:rPr>
        <w:t xml:space="preserve"> de Guadeloupe</w:t>
      </w:r>
      <w:r w:rsidRPr="008C42FF">
        <w:rPr>
          <w:rFonts w:ascii="Arial Nova" w:hAnsi="Arial Nova" w:cs="Calibri"/>
          <w:b/>
          <w:sz w:val="22"/>
          <w:szCs w:val="22"/>
          <w:lang w:eastAsia="ar-SA"/>
        </w:rPr>
        <w:t>)</w:t>
      </w:r>
    </w:p>
    <w:p w14:paraId="7D69A945" w14:textId="77777777" w:rsidR="005A6F6C" w:rsidRPr="008C42FF" w:rsidRDefault="005A6F6C" w:rsidP="005A6F6C">
      <w:pPr>
        <w:overflowPunct w:val="0"/>
        <w:autoSpaceDE w:val="0"/>
        <w:ind w:right="497"/>
        <w:jc w:val="center"/>
        <w:textAlignment w:val="baseline"/>
        <w:rPr>
          <w:rFonts w:ascii="Arial Nova" w:hAnsi="Arial Nova" w:cs="Calibri"/>
          <w:b/>
          <w:sz w:val="22"/>
          <w:szCs w:val="22"/>
          <w:lang w:eastAsia="ar-SA"/>
        </w:rPr>
      </w:pPr>
    </w:p>
    <w:p w14:paraId="598FA8A3" w14:textId="77777777" w:rsidR="005A6F6C" w:rsidRPr="008C42FF" w:rsidRDefault="005A6F6C" w:rsidP="005A6F6C">
      <w:pPr>
        <w:overflowPunct w:val="0"/>
        <w:autoSpaceDE w:val="0"/>
        <w:ind w:right="497"/>
        <w:jc w:val="center"/>
        <w:textAlignment w:val="baseline"/>
        <w:rPr>
          <w:rFonts w:ascii="Arial" w:hAnsi="Arial" w:cs="Arial"/>
          <w:b/>
        </w:rPr>
      </w:pPr>
      <w:r w:rsidRPr="008C42FF">
        <w:rPr>
          <w:rFonts w:ascii="Arial" w:hAnsi="Arial" w:cs="Arial"/>
          <w:b/>
        </w:rPr>
        <w:t xml:space="preserve">Rue des Archives – </w:t>
      </w:r>
      <w:proofErr w:type="spellStart"/>
      <w:r w:rsidRPr="008C42FF">
        <w:rPr>
          <w:rFonts w:ascii="Arial" w:hAnsi="Arial" w:cs="Arial"/>
          <w:b/>
        </w:rPr>
        <w:t>Bisdary</w:t>
      </w:r>
      <w:proofErr w:type="spellEnd"/>
    </w:p>
    <w:p w14:paraId="774556B2" w14:textId="77777777" w:rsidR="005A6F6C" w:rsidRPr="008C42FF" w:rsidRDefault="005A6F6C" w:rsidP="005A6F6C">
      <w:pPr>
        <w:overflowPunct w:val="0"/>
        <w:autoSpaceDE w:val="0"/>
        <w:ind w:right="497"/>
        <w:jc w:val="center"/>
        <w:textAlignment w:val="baseline"/>
        <w:rPr>
          <w:rFonts w:ascii="Arial" w:hAnsi="Arial" w:cs="Arial"/>
          <w:b/>
        </w:rPr>
      </w:pPr>
      <w:r w:rsidRPr="008C42FF">
        <w:rPr>
          <w:rFonts w:ascii="Arial" w:hAnsi="Arial" w:cs="Arial"/>
          <w:b/>
        </w:rPr>
        <w:t>97113 GOURBEYRE</w:t>
      </w:r>
    </w:p>
    <w:p w14:paraId="3A1BD091" w14:textId="77777777" w:rsidR="009B1CD0" w:rsidRDefault="005A6F6C" w:rsidP="005A6F6C">
      <w:pPr>
        <w:pStyle w:val="En-tte"/>
        <w:tabs>
          <w:tab w:val="clear" w:pos="4536"/>
          <w:tab w:val="clear" w:pos="9072"/>
          <w:tab w:val="left" w:pos="851"/>
        </w:tabs>
        <w:jc w:val="both"/>
        <w:rPr>
          <w:rFonts w:ascii="Arial" w:hAnsi="Arial" w:cs="Arial"/>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8C42FF">
        <w:rPr>
          <w:rFonts w:ascii="Arial" w:hAnsi="Arial" w:cs="Arial"/>
          <w:b/>
        </w:rPr>
        <w:t>Tél. : 0590 99 49 01</w:t>
      </w:r>
    </w:p>
    <w:p w14:paraId="713CAB8E" w14:textId="77777777" w:rsidR="009B1CD0" w:rsidRDefault="009B1CD0" w:rsidP="005846FB">
      <w:pPr>
        <w:pStyle w:val="En-tte"/>
        <w:tabs>
          <w:tab w:val="clear" w:pos="4536"/>
          <w:tab w:val="clear" w:pos="9072"/>
          <w:tab w:val="left" w:pos="851"/>
        </w:tabs>
        <w:jc w:val="both"/>
        <w:rPr>
          <w:rFonts w:ascii="Arial" w:hAnsi="Arial" w:cs="Arial"/>
        </w:rPr>
      </w:pPr>
    </w:p>
    <w:p w14:paraId="3F8E4AC4" w14:textId="77777777" w:rsidR="009B1CD0" w:rsidRDefault="009B1CD0" w:rsidP="005846FB">
      <w:pPr>
        <w:pStyle w:val="En-tte"/>
        <w:tabs>
          <w:tab w:val="clear" w:pos="4536"/>
          <w:tab w:val="clear" w:pos="9072"/>
          <w:tab w:val="left" w:pos="851"/>
        </w:tabs>
        <w:jc w:val="both"/>
        <w:rPr>
          <w:rFonts w:ascii="Arial" w:hAnsi="Arial" w:cs="Arial"/>
        </w:rPr>
      </w:pPr>
    </w:p>
    <w:p w14:paraId="50D7157F"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660903C" w14:textId="77777777" w:rsidR="009B1CD0" w:rsidRDefault="009B1CD0" w:rsidP="00E47798">
      <w:pPr>
        <w:tabs>
          <w:tab w:val="left" w:pos="851"/>
        </w:tabs>
        <w:jc w:val="both"/>
        <w:rPr>
          <w:rFonts w:ascii="Arial" w:hAnsi="Arial" w:cs="Arial"/>
          <w:i/>
          <w:sz w:val="18"/>
          <w:szCs w:val="18"/>
        </w:rPr>
      </w:pPr>
    </w:p>
    <w:p w14:paraId="218A4B9B" w14:textId="77777777" w:rsidR="005A6F6C" w:rsidRDefault="005A6F6C" w:rsidP="00E47798">
      <w:pPr>
        <w:tabs>
          <w:tab w:val="left" w:pos="851"/>
        </w:tabs>
        <w:jc w:val="both"/>
        <w:rPr>
          <w:rFonts w:ascii="Arial" w:hAnsi="Arial" w:cs="Arial"/>
        </w:rPr>
      </w:pPr>
    </w:p>
    <w:p w14:paraId="51832BCF" w14:textId="77777777" w:rsidR="00480052" w:rsidRPr="00506656" w:rsidRDefault="00480052" w:rsidP="00480052">
      <w:pPr>
        <w:overflowPunct w:val="0"/>
        <w:autoSpaceDE w:val="0"/>
        <w:snapToGrid w:val="0"/>
        <w:ind w:right="567"/>
        <w:jc w:val="center"/>
        <w:textAlignment w:val="baseline"/>
        <w:rPr>
          <w:rFonts w:ascii="Times New Roman" w:hAnsi="Times New Roman" w:cs="Calibri"/>
          <w:sz w:val="24"/>
          <w:lang w:eastAsia="ar-SA"/>
        </w:rPr>
      </w:pPr>
      <w:bookmarkStart w:id="1" w:name="A0_p7_d"/>
      <w:r>
        <w:rPr>
          <w:rFonts w:ascii="Times New Roman" w:hAnsi="Times New Roman" w:cs="Calibri"/>
          <w:sz w:val="24"/>
          <w:lang w:eastAsia="ar-SA"/>
        </w:rPr>
        <w:t xml:space="preserve">Monsieur </w:t>
      </w:r>
      <w:r w:rsidRPr="00506656">
        <w:rPr>
          <w:rFonts w:ascii="Times New Roman" w:hAnsi="Times New Roman" w:cs="Calibri"/>
          <w:sz w:val="24"/>
          <w:lang w:eastAsia="ar-SA"/>
        </w:rPr>
        <w:t>L</w:t>
      </w:r>
      <w:r>
        <w:rPr>
          <w:rFonts w:ascii="Times New Roman" w:hAnsi="Times New Roman" w:cs="Calibri"/>
          <w:sz w:val="24"/>
          <w:lang w:eastAsia="ar-SA"/>
        </w:rPr>
        <w:t>aurent</w:t>
      </w:r>
      <w:r w:rsidRPr="00506656">
        <w:rPr>
          <w:rFonts w:ascii="Times New Roman" w:hAnsi="Times New Roman" w:cs="Calibri"/>
          <w:sz w:val="24"/>
          <w:lang w:eastAsia="ar-SA"/>
        </w:rPr>
        <w:t xml:space="preserve"> </w:t>
      </w:r>
      <w:r w:rsidRPr="008C42FF">
        <w:rPr>
          <w:rFonts w:ascii="Times New Roman" w:hAnsi="Times New Roman" w:cs="Calibri"/>
          <w:bCs/>
          <w:sz w:val="24"/>
          <w:lang w:eastAsia="ar-SA"/>
        </w:rPr>
        <w:t>LEGENDART</w:t>
      </w:r>
    </w:p>
    <w:p w14:paraId="30348E60" w14:textId="77777777" w:rsidR="00480052" w:rsidRDefault="00480052" w:rsidP="00480052">
      <w:pPr>
        <w:tabs>
          <w:tab w:val="left" w:pos="851"/>
        </w:tabs>
        <w:jc w:val="center"/>
        <w:rPr>
          <w:rFonts w:ascii="Arial" w:hAnsi="Arial" w:cs="Arial"/>
        </w:rPr>
      </w:pPr>
      <w:r w:rsidRPr="00506656">
        <w:rPr>
          <w:rFonts w:ascii="Times New Roman" w:hAnsi="Times New Roman" w:cs="Calibri"/>
          <w:sz w:val="24"/>
          <w:lang w:eastAsia="ar-SA"/>
        </w:rPr>
        <w:t>Directeur Général</w:t>
      </w:r>
      <w:bookmarkEnd w:id="1"/>
      <w:r>
        <w:rPr>
          <w:rFonts w:ascii="Times New Roman" w:hAnsi="Times New Roman" w:cs="Calibri"/>
          <w:sz w:val="24"/>
          <w:lang w:eastAsia="ar-SA"/>
        </w:rPr>
        <w:t xml:space="preserve"> de l’agence de santé de Guadeloupe, Saint Martin, Saint Barthélemy (ARS de Guadeloupe)</w:t>
      </w:r>
    </w:p>
    <w:p w14:paraId="6B46BB1C" w14:textId="77777777" w:rsidR="00480052" w:rsidRPr="00E73157" w:rsidRDefault="00480052" w:rsidP="00480052">
      <w:pPr>
        <w:tabs>
          <w:tab w:val="left" w:pos="851"/>
        </w:tabs>
        <w:jc w:val="center"/>
        <w:rPr>
          <w:rFonts w:ascii="Arial" w:hAnsi="Arial" w:cs="Arial"/>
        </w:rPr>
      </w:pPr>
      <w:r w:rsidRPr="00E73157">
        <w:rPr>
          <w:rFonts w:ascii="Arial" w:hAnsi="Arial" w:cs="Arial"/>
        </w:rPr>
        <w:t xml:space="preserve">Rue des Archives – </w:t>
      </w:r>
      <w:proofErr w:type="spellStart"/>
      <w:r w:rsidRPr="00E73157">
        <w:rPr>
          <w:rFonts w:ascii="Arial" w:hAnsi="Arial" w:cs="Arial"/>
        </w:rPr>
        <w:t>Bisdary</w:t>
      </w:r>
      <w:proofErr w:type="spellEnd"/>
    </w:p>
    <w:p w14:paraId="138510E5" w14:textId="77777777" w:rsidR="00480052" w:rsidRPr="00E73157" w:rsidRDefault="00480052" w:rsidP="00480052">
      <w:pPr>
        <w:tabs>
          <w:tab w:val="left" w:pos="851"/>
        </w:tabs>
        <w:jc w:val="center"/>
        <w:rPr>
          <w:rFonts w:ascii="Arial" w:hAnsi="Arial" w:cs="Arial"/>
        </w:rPr>
      </w:pPr>
      <w:r w:rsidRPr="00E73157">
        <w:rPr>
          <w:rFonts w:ascii="Arial" w:hAnsi="Arial" w:cs="Arial"/>
        </w:rPr>
        <w:t>97113 GOURBEYRE</w:t>
      </w:r>
    </w:p>
    <w:p w14:paraId="72E5CE12" w14:textId="77777777" w:rsidR="00480052" w:rsidRDefault="00480052" w:rsidP="00480052">
      <w:pPr>
        <w:tabs>
          <w:tab w:val="left" w:pos="851"/>
        </w:tabs>
        <w:jc w:val="center"/>
        <w:rPr>
          <w:rFonts w:ascii="Arial" w:hAnsi="Arial" w:cs="Arial"/>
        </w:rPr>
      </w:pPr>
      <w:r w:rsidRPr="00E73157">
        <w:rPr>
          <w:rFonts w:ascii="Arial" w:hAnsi="Arial" w:cs="Arial"/>
        </w:rPr>
        <w:t>Tél. : 0590 99 49 01</w:t>
      </w:r>
    </w:p>
    <w:p w14:paraId="54AB5FE8" w14:textId="77777777" w:rsidR="007663D8" w:rsidRDefault="007663D8" w:rsidP="00480052">
      <w:pPr>
        <w:tabs>
          <w:tab w:val="left" w:pos="851"/>
        </w:tabs>
        <w:jc w:val="both"/>
        <w:rPr>
          <w:rFonts w:ascii="Arial" w:hAnsi="Arial" w:cs="Arial"/>
        </w:rPr>
      </w:pPr>
    </w:p>
    <w:p w14:paraId="4D8B28EA" w14:textId="77777777" w:rsidR="007663D8" w:rsidRDefault="007663D8" w:rsidP="00480052">
      <w:pPr>
        <w:tabs>
          <w:tab w:val="left" w:pos="851"/>
        </w:tabs>
        <w:jc w:val="both"/>
        <w:rPr>
          <w:rFonts w:ascii="Arial" w:hAnsi="Arial" w:cs="Arial"/>
        </w:rPr>
      </w:pPr>
    </w:p>
    <w:p w14:paraId="6EAD667B" w14:textId="77777777" w:rsidR="007663D8" w:rsidRDefault="007663D8" w:rsidP="007663D8">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Pr>
          <w:rFonts w:ascii="Arial" w:hAnsi="Arial" w:cs="Arial"/>
        </w:rPr>
        <w:t>, adresse, numéro de téléphone du comptable assignataire</w:t>
      </w:r>
    </w:p>
    <w:p w14:paraId="0D4175D9" w14:textId="77777777" w:rsidR="007663D8" w:rsidRDefault="007663D8" w:rsidP="007663D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352AE5F" w14:textId="77777777" w:rsidR="007663D8" w:rsidRDefault="007663D8" w:rsidP="007663D8">
      <w:pPr>
        <w:pStyle w:val="fcase2metab"/>
        <w:rPr>
          <w:rFonts w:ascii="Arial" w:hAnsi="Arial" w:cs="Arial"/>
        </w:rPr>
      </w:pPr>
    </w:p>
    <w:p w14:paraId="35F83041" w14:textId="77777777" w:rsidR="007663D8" w:rsidRDefault="007663D8" w:rsidP="007663D8">
      <w:pPr>
        <w:pStyle w:val="fcase2metab"/>
        <w:jc w:val="center"/>
        <w:rPr>
          <w:rFonts w:ascii="Arial" w:hAnsi="Arial" w:cs="Arial"/>
        </w:rPr>
      </w:pPr>
      <w:r>
        <w:rPr>
          <w:rFonts w:ascii="Arial" w:hAnsi="Arial" w:cs="Arial"/>
        </w:rPr>
        <w:t>M Arnaud BOULET</w:t>
      </w:r>
    </w:p>
    <w:p w14:paraId="0D5FFADE" w14:textId="77777777" w:rsidR="007663D8" w:rsidRPr="00AD4977" w:rsidRDefault="007663D8" w:rsidP="007663D8">
      <w:pPr>
        <w:pStyle w:val="fcase2metab"/>
        <w:jc w:val="center"/>
        <w:rPr>
          <w:rFonts w:ascii="Arial" w:hAnsi="Arial" w:cs="Arial"/>
        </w:rPr>
      </w:pPr>
      <w:r>
        <w:rPr>
          <w:rFonts w:ascii="Arial" w:hAnsi="Arial" w:cs="Arial"/>
        </w:rPr>
        <w:t>Directeur financier</w:t>
      </w:r>
      <w:r w:rsidRPr="00AD4977">
        <w:rPr>
          <w:rFonts w:ascii="Arial" w:hAnsi="Arial" w:cs="Arial"/>
        </w:rPr>
        <w:t xml:space="preserve"> – Agent comptable</w:t>
      </w:r>
    </w:p>
    <w:p w14:paraId="3627D48A" w14:textId="77777777" w:rsidR="007663D8" w:rsidRPr="00AD4977" w:rsidRDefault="007663D8" w:rsidP="007663D8">
      <w:pPr>
        <w:pStyle w:val="fcase2metab"/>
        <w:jc w:val="center"/>
        <w:rPr>
          <w:rFonts w:ascii="Arial" w:hAnsi="Arial" w:cs="Arial"/>
        </w:rPr>
      </w:pPr>
      <w:r>
        <w:rPr>
          <w:rFonts w:ascii="Arial" w:hAnsi="Arial" w:cs="Arial"/>
        </w:rPr>
        <w:t>AGENCE DE SANTE DE</w:t>
      </w:r>
      <w:r w:rsidRPr="00AD4977">
        <w:rPr>
          <w:rFonts w:ascii="Arial" w:hAnsi="Arial" w:cs="Arial"/>
        </w:rPr>
        <w:t xml:space="preserve"> GUADELOUPE, SAINT-MARTIN ET SAINT-BARTHELEMY</w:t>
      </w:r>
      <w:r>
        <w:rPr>
          <w:rFonts w:ascii="Arial" w:hAnsi="Arial" w:cs="Arial"/>
        </w:rPr>
        <w:t xml:space="preserve"> (ARS de Guadeloupe)</w:t>
      </w:r>
    </w:p>
    <w:p w14:paraId="31118D52" w14:textId="77777777" w:rsidR="007663D8" w:rsidRPr="00AD4977" w:rsidRDefault="007663D8" w:rsidP="007663D8">
      <w:pPr>
        <w:pStyle w:val="fcase2metab"/>
        <w:jc w:val="center"/>
        <w:rPr>
          <w:rFonts w:ascii="Arial" w:hAnsi="Arial" w:cs="Arial"/>
        </w:rPr>
      </w:pPr>
      <w:r w:rsidRPr="00AD4977">
        <w:rPr>
          <w:rFonts w:ascii="Arial" w:hAnsi="Arial" w:cs="Arial"/>
        </w:rPr>
        <w:t xml:space="preserve">Rue des Archives - </w:t>
      </w:r>
      <w:proofErr w:type="spellStart"/>
      <w:r w:rsidRPr="00AD4977">
        <w:rPr>
          <w:rFonts w:ascii="Arial" w:hAnsi="Arial" w:cs="Arial"/>
        </w:rPr>
        <w:t>Bisdary</w:t>
      </w:r>
      <w:proofErr w:type="spellEnd"/>
    </w:p>
    <w:p w14:paraId="20D41AD8" w14:textId="61E253B6" w:rsidR="007663D8" w:rsidRDefault="007663D8" w:rsidP="004E79B3">
      <w:pPr>
        <w:pStyle w:val="fcase2metab"/>
        <w:jc w:val="center"/>
        <w:rPr>
          <w:rFonts w:ascii="Arial" w:hAnsi="Arial" w:cs="Arial"/>
        </w:rPr>
      </w:pPr>
      <w:r>
        <w:rPr>
          <w:rFonts w:ascii="Arial" w:hAnsi="Arial" w:cs="Arial"/>
        </w:rPr>
        <w:t>0590 99 49 64</w:t>
      </w:r>
    </w:p>
    <w:p w14:paraId="04168659" w14:textId="77777777" w:rsidR="009B1CD0" w:rsidRDefault="009B1CD0" w:rsidP="009B45B9">
      <w:pPr>
        <w:tabs>
          <w:tab w:val="left" w:pos="851"/>
        </w:tabs>
        <w:jc w:val="both"/>
        <w:rPr>
          <w:rFonts w:ascii="Arial" w:hAnsi="Arial" w:cs="Arial"/>
        </w:rPr>
      </w:pPr>
    </w:p>
    <w:p w14:paraId="6F2CA87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F470C6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3B2E5E5" w14:textId="77777777" w:rsidR="009B1CD0" w:rsidRDefault="009B1CD0" w:rsidP="009B45B9">
      <w:pPr>
        <w:tabs>
          <w:tab w:val="left" w:pos="851"/>
        </w:tabs>
        <w:jc w:val="both"/>
        <w:rPr>
          <w:rFonts w:ascii="Arial" w:hAnsi="Arial" w:cs="Arial"/>
        </w:rPr>
      </w:pPr>
    </w:p>
    <w:p w14:paraId="012A30F3" w14:textId="77777777" w:rsidR="00480052" w:rsidRPr="00506656" w:rsidRDefault="00480052" w:rsidP="00480052">
      <w:pPr>
        <w:overflowPunct w:val="0"/>
        <w:autoSpaceDE w:val="0"/>
        <w:snapToGrid w:val="0"/>
        <w:ind w:right="567"/>
        <w:jc w:val="center"/>
        <w:textAlignment w:val="baseline"/>
        <w:rPr>
          <w:rFonts w:ascii="Times New Roman" w:hAnsi="Times New Roman" w:cs="Calibri"/>
          <w:sz w:val="24"/>
          <w:lang w:eastAsia="ar-SA"/>
        </w:rPr>
      </w:pPr>
      <w:r>
        <w:rPr>
          <w:rFonts w:ascii="Times New Roman" w:hAnsi="Times New Roman" w:cs="Calibri"/>
          <w:sz w:val="24"/>
          <w:lang w:eastAsia="ar-SA"/>
        </w:rPr>
        <w:t xml:space="preserve">Monsieur </w:t>
      </w:r>
      <w:r w:rsidRPr="00506656">
        <w:rPr>
          <w:rFonts w:ascii="Times New Roman" w:hAnsi="Times New Roman" w:cs="Calibri"/>
          <w:sz w:val="24"/>
          <w:lang w:eastAsia="ar-SA"/>
        </w:rPr>
        <w:t>L</w:t>
      </w:r>
      <w:r>
        <w:rPr>
          <w:rFonts w:ascii="Times New Roman" w:hAnsi="Times New Roman" w:cs="Calibri"/>
          <w:sz w:val="24"/>
          <w:lang w:eastAsia="ar-SA"/>
        </w:rPr>
        <w:t>aurent</w:t>
      </w:r>
      <w:r w:rsidRPr="00506656">
        <w:rPr>
          <w:rFonts w:ascii="Times New Roman" w:hAnsi="Times New Roman" w:cs="Calibri"/>
          <w:sz w:val="24"/>
          <w:lang w:eastAsia="ar-SA"/>
        </w:rPr>
        <w:t xml:space="preserve"> </w:t>
      </w:r>
      <w:r w:rsidRPr="008C42FF">
        <w:rPr>
          <w:rFonts w:ascii="Times New Roman" w:hAnsi="Times New Roman" w:cs="Calibri"/>
          <w:bCs/>
          <w:sz w:val="24"/>
          <w:lang w:eastAsia="ar-SA"/>
        </w:rPr>
        <w:t>LEGENDART</w:t>
      </w:r>
    </w:p>
    <w:p w14:paraId="4AA49AF1" w14:textId="77777777" w:rsidR="00480052" w:rsidRDefault="00480052" w:rsidP="00480052">
      <w:pPr>
        <w:tabs>
          <w:tab w:val="left" w:pos="851"/>
        </w:tabs>
        <w:jc w:val="center"/>
        <w:rPr>
          <w:rFonts w:ascii="Arial" w:hAnsi="Arial" w:cs="Arial"/>
        </w:rPr>
      </w:pPr>
      <w:r w:rsidRPr="00506656">
        <w:rPr>
          <w:rFonts w:ascii="Times New Roman" w:hAnsi="Times New Roman" w:cs="Calibri"/>
          <w:sz w:val="24"/>
          <w:lang w:eastAsia="ar-SA"/>
        </w:rPr>
        <w:t>Directeur Général</w:t>
      </w:r>
      <w:r>
        <w:rPr>
          <w:rFonts w:ascii="Times New Roman" w:hAnsi="Times New Roman" w:cs="Calibri"/>
          <w:sz w:val="24"/>
          <w:lang w:eastAsia="ar-SA"/>
        </w:rPr>
        <w:t xml:space="preserve"> de l’agence de santé de Guadeloupe, Saint Martin, Saint Barthélemy (ARS de Guadeloupe)</w:t>
      </w:r>
    </w:p>
    <w:p w14:paraId="27D8E007" w14:textId="77777777" w:rsidR="00480052" w:rsidRPr="00E73157" w:rsidRDefault="00480052" w:rsidP="00480052">
      <w:pPr>
        <w:tabs>
          <w:tab w:val="left" w:pos="851"/>
        </w:tabs>
        <w:jc w:val="center"/>
        <w:rPr>
          <w:rFonts w:ascii="Arial" w:hAnsi="Arial" w:cs="Arial"/>
        </w:rPr>
      </w:pPr>
      <w:r w:rsidRPr="00E73157">
        <w:rPr>
          <w:rFonts w:ascii="Arial" w:hAnsi="Arial" w:cs="Arial"/>
        </w:rPr>
        <w:t xml:space="preserve">Rue des Archives – </w:t>
      </w:r>
      <w:proofErr w:type="spellStart"/>
      <w:r w:rsidRPr="00E73157">
        <w:rPr>
          <w:rFonts w:ascii="Arial" w:hAnsi="Arial" w:cs="Arial"/>
        </w:rPr>
        <w:t>Bisdary</w:t>
      </w:r>
      <w:proofErr w:type="spellEnd"/>
    </w:p>
    <w:p w14:paraId="46172EA1" w14:textId="77777777" w:rsidR="00480052" w:rsidRPr="00E73157" w:rsidRDefault="00480052" w:rsidP="00480052">
      <w:pPr>
        <w:tabs>
          <w:tab w:val="left" w:pos="851"/>
        </w:tabs>
        <w:jc w:val="center"/>
        <w:rPr>
          <w:rFonts w:ascii="Arial" w:hAnsi="Arial" w:cs="Arial"/>
        </w:rPr>
      </w:pPr>
      <w:r w:rsidRPr="00E73157">
        <w:rPr>
          <w:rFonts w:ascii="Arial" w:hAnsi="Arial" w:cs="Arial"/>
        </w:rPr>
        <w:t>97113 GOURBEYRE</w:t>
      </w:r>
    </w:p>
    <w:p w14:paraId="0264B846" w14:textId="77777777" w:rsidR="00480052" w:rsidRDefault="00480052" w:rsidP="00480052">
      <w:pPr>
        <w:tabs>
          <w:tab w:val="left" w:pos="851"/>
        </w:tabs>
        <w:jc w:val="center"/>
        <w:rPr>
          <w:rFonts w:ascii="Arial" w:hAnsi="Arial" w:cs="Arial"/>
        </w:rPr>
      </w:pPr>
      <w:r w:rsidRPr="00E73157">
        <w:rPr>
          <w:rFonts w:ascii="Arial" w:hAnsi="Arial" w:cs="Arial"/>
        </w:rPr>
        <w:t>Tél. : 0590 99 49 01</w:t>
      </w:r>
    </w:p>
    <w:p w14:paraId="6CFE0A7A" w14:textId="77777777" w:rsidR="00480052" w:rsidRDefault="00480052" w:rsidP="00480052">
      <w:pPr>
        <w:tabs>
          <w:tab w:val="left" w:pos="851"/>
        </w:tabs>
        <w:jc w:val="both"/>
        <w:rPr>
          <w:rFonts w:ascii="Arial" w:hAnsi="Arial" w:cs="Arial"/>
        </w:rPr>
      </w:pPr>
    </w:p>
    <w:p w14:paraId="43FF505F" w14:textId="77777777" w:rsidR="009B1CD0" w:rsidRDefault="009B1CD0" w:rsidP="009B45B9">
      <w:pPr>
        <w:pStyle w:val="fcase2metab"/>
        <w:ind w:left="0" w:firstLine="0"/>
        <w:rPr>
          <w:rFonts w:ascii="Arial" w:hAnsi="Arial" w:cs="Arial"/>
        </w:rPr>
      </w:pPr>
    </w:p>
    <w:p w14:paraId="722BBAE7" w14:textId="77777777" w:rsidR="007663D8" w:rsidRDefault="007663D8" w:rsidP="009B45B9">
      <w:pPr>
        <w:pStyle w:val="fcase2metab"/>
        <w:ind w:left="0" w:firstLine="0"/>
        <w:rPr>
          <w:rFonts w:ascii="Arial" w:hAnsi="Arial" w:cs="Arial"/>
        </w:rPr>
      </w:pPr>
    </w:p>
    <w:p w14:paraId="12AE2555" w14:textId="77777777" w:rsidR="007663D8" w:rsidRDefault="007663D8" w:rsidP="009B45B9">
      <w:pPr>
        <w:pStyle w:val="fcase2metab"/>
        <w:ind w:left="0" w:firstLine="0"/>
        <w:rPr>
          <w:rFonts w:ascii="Arial" w:hAnsi="Arial" w:cs="Arial"/>
        </w:rPr>
      </w:pPr>
    </w:p>
    <w:p w14:paraId="3DDAF9A2"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14A787D5" w14:textId="77777777" w:rsidR="0079785C" w:rsidRDefault="0079785C" w:rsidP="009B45B9">
      <w:pPr>
        <w:pStyle w:val="fcase2metab"/>
        <w:rPr>
          <w:rFonts w:ascii="Arial" w:hAnsi="Arial" w:cs="Arial"/>
        </w:rPr>
      </w:pPr>
    </w:p>
    <w:p w14:paraId="7A12B0E5" w14:textId="2388A73F" w:rsidR="009B1CD0" w:rsidRDefault="00480052" w:rsidP="009B45B9">
      <w:pPr>
        <w:tabs>
          <w:tab w:val="left" w:pos="851"/>
        </w:tabs>
        <w:rPr>
          <w:rFonts w:ascii="Arial" w:hAnsi="Arial" w:cs="Arial"/>
        </w:rPr>
      </w:pPr>
      <w:r>
        <w:rPr>
          <w:rFonts w:ascii="Arial" w:hAnsi="Arial" w:cs="Arial"/>
        </w:rPr>
        <w:t xml:space="preserve">Budget </w:t>
      </w:r>
      <w:r w:rsidR="004E79B3">
        <w:rPr>
          <w:rFonts w:ascii="Arial" w:hAnsi="Arial" w:cs="Arial"/>
        </w:rPr>
        <w:t xml:space="preserve">principal et </w:t>
      </w:r>
      <w:r w:rsidR="00486F93">
        <w:rPr>
          <w:rFonts w:ascii="Arial" w:hAnsi="Arial" w:cs="Arial"/>
        </w:rPr>
        <w:t xml:space="preserve">Budget </w:t>
      </w:r>
      <w:r w:rsidR="004E79B3">
        <w:rPr>
          <w:rFonts w:ascii="Arial" w:hAnsi="Arial" w:cs="Arial"/>
        </w:rPr>
        <w:t>annexe de l’agence de santé de Guadeloupe, Saint Martin, Saint Barthélemy.</w:t>
      </w:r>
    </w:p>
    <w:p w14:paraId="3A193C13" w14:textId="77777777" w:rsidR="0002536A" w:rsidRDefault="0002536A" w:rsidP="009B45B9">
      <w:pPr>
        <w:tabs>
          <w:tab w:val="left" w:pos="851"/>
        </w:tabs>
        <w:rPr>
          <w:rFonts w:ascii="Arial" w:hAnsi="Arial" w:cs="Arial"/>
        </w:rPr>
      </w:pPr>
    </w:p>
    <w:p w14:paraId="75227A8B" w14:textId="77777777" w:rsidR="00480052" w:rsidRPr="00480052" w:rsidRDefault="00480052" w:rsidP="009B45B9">
      <w:pPr>
        <w:tabs>
          <w:tab w:val="left" w:pos="851"/>
        </w:tabs>
        <w:rPr>
          <w:rFonts w:ascii="Arial" w:hAnsi="Arial" w:cs="Arial"/>
        </w:rPr>
      </w:pPr>
    </w:p>
    <w:p w14:paraId="46C417F0"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BD72C5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8CC59B3" w14:textId="77777777" w:rsidR="007663D8" w:rsidRDefault="007663D8" w:rsidP="009B45B9">
      <w:pPr>
        <w:tabs>
          <w:tab w:val="left" w:pos="851"/>
        </w:tabs>
        <w:rPr>
          <w:rFonts w:ascii="Arial" w:hAnsi="Arial" w:cs="Arial"/>
        </w:rPr>
      </w:pPr>
    </w:p>
    <w:p w14:paraId="1299F116" w14:textId="77777777" w:rsidR="007663D8" w:rsidRDefault="007663D8" w:rsidP="009B45B9">
      <w:pPr>
        <w:tabs>
          <w:tab w:val="left" w:pos="851"/>
        </w:tabs>
        <w:rPr>
          <w:rFonts w:ascii="Arial" w:hAnsi="Arial" w:cs="Arial"/>
        </w:rPr>
      </w:pPr>
    </w:p>
    <w:p w14:paraId="36C2904A" w14:textId="77777777" w:rsidR="007663D8" w:rsidRDefault="007663D8" w:rsidP="009B45B9">
      <w:pPr>
        <w:tabs>
          <w:tab w:val="left" w:pos="851"/>
        </w:tabs>
        <w:rPr>
          <w:rFonts w:ascii="Arial" w:hAnsi="Arial" w:cs="Arial"/>
        </w:rPr>
      </w:pPr>
    </w:p>
    <w:p w14:paraId="612642AB" w14:textId="77777777" w:rsidR="007663D8" w:rsidRDefault="007663D8" w:rsidP="009B45B9">
      <w:pPr>
        <w:tabs>
          <w:tab w:val="left" w:pos="851"/>
        </w:tabs>
        <w:rPr>
          <w:rFonts w:ascii="Arial" w:hAnsi="Arial" w:cs="Arial"/>
        </w:rPr>
      </w:pPr>
    </w:p>
    <w:p w14:paraId="13D88785" w14:textId="77777777" w:rsidR="007663D8" w:rsidRDefault="007663D8" w:rsidP="009B45B9">
      <w:pPr>
        <w:tabs>
          <w:tab w:val="left" w:pos="851"/>
        </w:tabs>
        <w:rPr>
          <w:rFonts w:ascii="Arial" w:hAnsi="Arial" w:cs="Arial"/>
        </w:rPr>
      </w:pPr>
    </w:p>
    <w:p w14:paraId="74D3B448" w14:textId="77777777" w:rsidR="007663D8" w:rsidRDefault="007663D8" w:rsidP="009B45B9">
      <w:pPr>
        <w:tabs>
          <w:tab w:val="left" w:pos="851"/>
        </w:tabs>
        <w:rPr>
          <w:rFonts w:ascii="Arial" w:hAnsi="Arial" w:cs="Arial"/>
        </w:rPr>
      </w:pPr>
    </w:p>
    <w:p w14:paraId="78B82C7B" w14:textId="77777777" w:rsidR="007663D8" w:rsidRDefault="007663D8" w:rsidP="009B45B9">
      <w:pPr>
        <w:tabs>
          <w:tab w:val="left" w:pos="851"/>
        </w:tabs>
        <w:rPr>
          <w:rFonts w:ascii="Arial" w:hAnsi="Arial" w:cs="Arial"/>
        </w:rPr>
      </w:pPr>
    </w:p>
    <w:p w14:paraId="4C8F747A" w14:textId="77777777" w:rsidR="007663D8" w:rsidRDefault="007663D8" w:rsidP="009B45B9">
      <w:pPr>
        <w:tabs>
          <w:tab w:val="left" w:pos="851"/>
        </w:tabs>
        <w:rPr>
          <w:rFonts w:ascii="Arial" w:hAnsi="Arial" w:cs="Arial"/>
        </w:rPr>
      </w:pPr>
    </w:p>
    <w:p w14:paraId="367447A9" w14:textId="77777777" w:rsidR="009B1CD0" w:rsidRPr="00480052" w:rsidRDefault="009B1CD0" w:rsidP="00480052">
      <w:pPr>
        <w:tabs>
          <w:tab w:val="left" w:pos="851"/>
          <w:tab w:val="left" w:pos="5245"/>
          <w:tab w:val="left" w:pos="7371"/>
          <w:tab w:val="left" w:pos="7655"/>
        </w:tabs>
        <w:jc w:val="both"/>
      </w:pPr>
      <w:r>
        <w:rPr>
          <w:rFonts w:ascii="Arial" w:hAnsi="Arial" w:cs="Arial"/>
        </w:rPr>
        <w:tab/>
        <w:t xml:space="preserve">A : </w:t>
      </w:r>
      <w:r w:rsidR="00480052">
        <w:rPr>
          <w:rFonts w:ascii="Arial" w:hAnsi="Arial" w:cs="Arial"/>
        </w:rPr>
        <w:t>Gourbeyre</w:t>
      </w:r>
      <w:r>
        <w:rPr>
          <w:rFonts w:ascii="Arial" w:hAnsi="Arial" w:cs="Arial"/>
        </w:rPr>
        <w:t xml:space="preserve">, le </w:t>
      </w:r>
      <w:r w:rsidR="00480052">
        <w:tab/>
      </w:r>
      <w:r w:rsidR="00480052">
        <w:tab/>
      </w:r>
      <w:r>
        <w:rPr>
          <w:rFonts w:ascii="Arial" w:hAnsi="Arial" w:cs="Arial"/>
        </w:rPr>
        <w:t>Signature</w:t>
      </w:r>
    </w:p>
    <w:p w14:paraId="25EDE1FB" w14:textId="77777777" w:rsidR="009B1CD0" w:rsidRDefault="009B1CD0" w:rsidP="009B45B9">
      <w:pPr>
        <w:tabs>
          <w:tab w:val="left" w:pos="851"/>
        </w:tabs>
        <w:ind w:left="4820"/>
        <w:jc w:val="center"/>
        <w:rPr>
          <w:rFonts w:ascii="Arial" w:hAnsi="Arial" w:cs="Arial"/>
          <w:i/>
          <w:sz w:val="18"/>
          <w:szCs w:val="18"/>
        </w:rPr>
      </w:pPr>
    </w:p>
    <w:p w14:paraId="32032DE1" w14:textId="77777777" w:rsidR="00480052" w:rsidRDefault="00480052" w:rsidP="009B45B9">
      <w:pPr>
        <w:tabs>
          <w:tab w:val="left" w:pos="851"/>
        </w:tabs>
        <w:ind w:left="4820"/>
        <w:jc w:val="center"/>
        <w:rPr>
          <w:rFonts w:ascii="Arial" w:hAnsi="Arial" w:cs="Arial"/>
          <w:i/>
          <w:sz w:val="18"/>
          <w:szCs w:val="18"/>
        </w:rPr>
      </w:pPr>
      <w:r>
        <w:rPr>
          <w:rFonts w:ascii="Arial" w:hAnsi="Arial" w:cs="Arial"/>
          <w:i/>
          <w:sz w:val="18"/>
          <w:szCs w:val="18"/>
        </w:rPr>
        <w:t>LE DIRECTEUR GENERAL,</w:t>
      </w:r>
    </w:p>
    <w:p w14:paraId="3F03E675" w14:textId="77777777" w:rsidR="00480052" w:rsidRDefault="00480052" w:rsidP="009B45B9">
      <w:pPr>
        <w:tabs>
          <w:tab w:val="left" w:pos="851"/>
        </w:tabs>
        <w:ind w:left="4820"/>
        <w:jc w:val="center"/>
        <w:rPr>
          <w:rFonts w:ascii="Arial" w:hAnsi="Arial" w:cs="Arial"/>
          <w:i/>
          <w:sz w:val="18"/>
          <w:szCs w:val="18"/>
        </w:rPr>
      </w:pPr>
    </w:p>
    <w:p w14:paraId="13ACE88E" w14:textId="77777777" w:rsidR="00480052" w:rsidRDefault="00480052" w:rsidP="009B45B9">
      <w:pPr>
        <w:tabs>
          <w:tab w:val="left" w:pos="851"/>
        </w:tabs>
        <w:ind w:left="4820"/>
        <w:jc w:val="center"/>
        <w:rPr>
          <w:rFonts w:ascii="Arial" w:hAnsi="Arial" w:cs="Arial"/>
          <w:i/>
          <w:sz w:val="18"/>
          <w:szCs w:val="18"/>
        </w:rPr>
      </w:pPr>
    </w:p>
    <w:p w14:paraId="6B623F17" w14:textId="77777777" w:rsidR="00480052" w:rsidRDefault="00480052" w:rsidP="009B45B9">
      <w:pPr>
        <w:tabs>
          <w:tab w:val="left" w:pos="851"/>
        </w:tabs>
        <w:ind w:left="4820"/>
        <w:jc w:val="center"/>
        <w:rPr>
          <w:rFonts w:ascii="Arial" w:hAnsi="Arial" w:cs="Arial"/>
          <w:i/>
          <w:sz w:val="18"/>
          <w:szCs w:val="18"/>
        </w:rPr>
      </w:pPr>
    </w:p>
    <w:p w14:paraId="331B3557" w14:textId="77777777" w:rsidR="00480052" w:rsidRDefault="00480052" w:rsidP="009B45B9">
      <w:pPr>
        <w:tabs>
          <w:tab w:val="left" w:pos="851"/>
        </w:tabs>
        <w:ind w:left="4820"/>
        <w:jc w:val="center"/>
        <w:rPr>
          <w:rFonts w:ascii="Arial" w:hAnsi="Arial" w:cs="Arial"/>
          <w:i/>
          <w:sz w:val="18"/>
          <w:szCs w:val="18"/>
        </w:rPr>
      </w:pPr>
    </w:p>
    <w:p w14:paraId="35DA184F" w14:textId="77777777" w:rsidR="00480052" w:rsidRDefault="00480052" w:rsidP="009B45B9">
      <w:pPr>
        <w:tabs>
          <w:tab w:val="left" w:pos="851"/>
        </w:tabs>
        <w:ind w:left="4820"/>
        <w:jc w:val="center"/>
        <w:rPr>
          <w:rFonts w:ascii="Arial" w:hAnsi="Arial" w:cs="Arial"/>
          <w:i/>
          <w:sz w:val="18"/>
          <w:szCs w:val="18"/>
        </w:rPr>
      </w:pPr>
    </w:p>
    <w:p w14:paraId="0AE3500A" w14:textId="77777777" w:rsidR="00480052" w:rsidRDefault="00480052" w:rsidP="009B45B9">
      <w:pPr>
        <w:tabs>
          <w:tab w:val="left" w:pos="851"/>
        </w:tabs>
        <w:ind w:left="4820"/>
        <w:jc w:val="center"/>
      </w:pPr>
      <w:r>
        <w:rPr>
          <w:rFonts w:ascii="Arial" w:hAnsi="Arial" w:cs="Arial"/>
          <w:i/>
          <w:sz w:val="18"/>
          <w:szCs w:val="18"/>
        </w:rPr>
        <w:t>Laurent LEGENDART</w:t>
      </w:r>
    </w:p>
    <w:p w14:paraId="4D825218" w14:textId="77777777" w:rsidR="009B1CD0" w:rsidRDefault="009B1CD0" w:rsidP="009B45B9">
      <w:pPr>
        <w:tabs>
          <w:tab w:val="left" w:pos="851"/>
        </w:tabs>
        <w:jc w:val="both"/>
      </w:pPr>
    </w:p>
    <w:p w14:paraId="1B9440FB" w14:textId="77777777" w:rsidR="009B1CD0" w:rsidRDefault="009B1CD0" w:rsidP="009B45B9">
      <w:pPr>
        <w:tabs>
          <w:tab w:val="left" w:pos="851"/>
        </w:tabs>
        <w:jc w:val="both"/>
      </w:pPr>
    </w:p>
    <w:p w14:paraId="218DA3FE"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C41CD" w14:textId="77777777" w:rsidR="002F0264" w:rsidRDefault="002F0264">
      <w:r>
        <w:separator/>
      </w:r>
    </w:p>
  </w:endnote>
  <w:endnote w:type="continuationSeparator" w:id="0">
    <w:p w14:paraId="668A4A74" w14:textId="77777777" w:rsidR="002F0264" w:rsidRDefault="002F0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C4C4454" w14:textId="77777777" w:rsidTr="0083205E">
      <w:trPr>
        <w:tblHeader/>
      </w:trPr>
      <w:tc>
        <w:tcPr>
          <w:tcW w:w="2906" w:type="dxa"/>
          <w:shd w:val="clear" w:color="auto" w:fill="66CCFF"/>
        </w:tcPr>
        <w:p w14:paraId="351BBEBD"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4712AA3" w14:textId="1C7C671B" w:rsidR="005824AE" w:rsidRDefault="00C61D37" w:rsidP="00FE48C9">
          <w:pPr>
            <w:jc w:val="center"/>
            <w:rPr>
              <w:rFonts w:ascii="Arial" w:hAnsi="Arial" w:cs="Arial"/>
              <w:b/>
            </w:rPr>
          </w:pPr>
          <w:r>
            <w:rPr>
              <w:rFonts w:ascii="Arial" w:hAnsi="Arial" w:cs="Arial"/>
              <w:b/>
              <w:i/>
            </w:rPr>
            <w:t>ARS971_02_2025</w:t>
          </w:r>
          <w:r w:rsidR="00FE594D">
            <w:rPr>
              <w:rFonts w:ascii="Arial" w:hAnsi="Arial" w:cs="Arial"/>
              <w:b/>
              <w:i/>
            </w:rPr>
            <w:t xml:space="preserve"> </w:t>
          </w:r>
          <w:r w:rsidR="004E79B3">
            <w:rPr>
              <w:rFonts w:ascii="Arial" w:hAnsi="Arial" w:cs="Arial"/>
              <w:b/>
              <w:i/>
            </w:rPr>
            <w:t>– ACQUISITION ESPACES PUBLICITAIRES</w:t>
          </w:r>
        </w:p>
      </w:tc>
      <w:tc>
        <w:tcPr>
          <w:tcW w:w="896" w:type="dxa"/>
          <w:shd w:val="clear" w:color="auto" w:fill="66CCFF"/>
        </w:tcPr>
        <w:p w14:paraId="047D57C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79C44D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10A52D0" w14:textId="77777777" w:rsidR="005824AE" w:rsidRDefault="005824AE">
          <w:pPr>
            <w:jc w:val="center"/>
          </w:pPr>
          <w:r>
            <w:rPr>
              <w:rFonts w:ascii="Arial" w:hAnsi="Arial" w:cs="Arial"/>
              <w:b/>
            </w:rPr>
            <w:t>/</w:t>
          </w:r>
        </w:p>
      </w:tc>
      <w:tc>
        <w:tcPr>
          <w:tcW w:w="544" w:type="dxa"/>
          <w:shd w:val="clear" w:color="auto" w:fill="66CCFF"/>
        </w:tcPr>
        <w:p w14:paraId="2417B375"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4E6268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F7C88" w14:textId="77777777" w:rsidR="002F0264" w:rsidRDefault="002F0264">
      <w:r>
        <w:separator/>
      </w:r>
    </w:p>
  </w:footnote>
  <w:footnote w:type="continuationSeparator" w:id="0">
    <w:p w14:paraId="31C71DBE" w14:textId="77777777" w:rsidR="002F0264" w:rsidRDefault="002F0264">
      <w:r>
        <w:continuationSeparator/>
      </w:r>
    </w:p>
  </w:footnote>
  <w:footnote w:id="1">
    <w:p w14:paraId="65B91F4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09F0FFB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34843982">
    <w:abstractNumId w:val="0"/>
  </w:num>
  <w:num w:numId="2" w16cid:durableId="887955969">
    <w:abstractNumId w:val="1"/>
  </w:num>
  <w:num w:numId="3" w16cid:durableId="760293274">
    <w:abstractNumId w:val="2"/>
  </w:num>
  <w:num w:numId="4" w16cid:durableId="1848212190">
    <w:abstractNumId w:val="4"/>
  </w:num>
  <w:num w:numId="5" w16cid:durableId="1830707729">
    <w:abstractNumId w:val="3"/>
  </w:num>
  <w:num w:numId="6" w16cid:durableId="21422641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2536A"/>
    <w:rsid w:val="00036500"/>
    <w:rsid w:val="00067F94"/>
    <w:rsid w:val="000A2E05"/>
    <w:rsid w:val="000E0020"/>
    <w:rsid w:val="000E50C4"/>
    <w:rsid w:val="00156924"/>
    <w:rsid w:val="00166B56"/>
    <w:rsid w:val="00174505"/>
    <w:rsid w:val="00184129"/>
    <w:rsid w:val="001C40C0"/>
    <w:rsid w:val="001C733C"/>
    <w:rsid w:val="0021527A"/>
    <w:rsid w:val="0021797C"/>
    <w:rsid w:val="00225A1A"/>
    <w:rsid w:val="002904AF"/>
    <w:rsid w:val="002C2CA3"/>
    <w:rsid w:val="002C4B3E"/>
    <w:rsid w:val="002C79D6"/>
    <w:rsid w:val="002E56C1"/>
    <w:rsid w:val="002F0264"/>
    <w:rsid w:val="00332B12"/>
    <w:rsid w:val="00335487"/>
    <w:rsid w:val="003404F6"/>
    <w:rsid w:val="00354C04"/>
    <w:rsid w:val="00385E76"/>
    <w:rsid w:val="003A7270"/>
    <w:rsid w:val="0043706E"/>
    <w:rsid w:val="00442B61"/>
    <w:rsid w:val="0044597F"/>
    <w:rsid w:val="00465D8B"/>
    <w:rsid w:val="00480052"/>
    <w:rsid w:val="00486F93"/>
    <w:rsid w:val="004A7169"/>
    <w:rsid w:val="004C5755"/>
    <w:rsid w:val="004E75A6"/>
    <w:rsid w:val="004E79B3"/>
    <w:rsid w:val="00514DAF"/>
    <w:rsid w:val="00532EC7"/>
    <w:rsid w:val="00541CA3"/>
    <w:rsid w:val="005546A9"/>
    <w:rsid w:val="005824AE"/>
    <w:rsid w:val="005846FB"/>
    <w:rsid w:val="005A05C1"/>
    <w:rsid w:val="005A4A3B"/>
    <w:rsid w:val="005A4CB5"/>
    <w:rsid w:val="005A6F6C"/>
    <w:rsid w:val="005B2316"/>
    <w:rsid w:val="005F0DCE"/>
    <w:rsid w:val="0061068C"/>
    <w:rsid w:val="00626BFE"/>
    <w:rsid w:val="00635279"/>
    <w:rsid w:val="0064560F"/>
    <w:rsid w:val="00651723"/>
    <w:rsid w:val="00660727"/>
    <w:rsid w:val="00662A86"/>
    <w:rsid w:val="006A37B0"/>
    <w:rsid w:val="006B5057"/>
    <w:rsid w:val="006C4338"/>
    <w:rsid w:val="006F3DF9"/>
    <w:rsid w:val="007060E5"/>
    <w:rsid w:val="00710FD6"/>
    <w:rsid w:val="00730A78"/>
    <w:rsid w:val="00751B13"/>
    <w:rsid w:val="00757151"/>
    <w:rsid w:val="007663D8"/>
    <w:rsid w:val="00776BE5"/>
    <w:rsid w:val="007870B3"/>
    <w:rsid w:val="007909E0"/>
    <w:rsid w:val="0079785C"/>
    <w:rsid w:val="007D4001"/>
    <w:rsid w:val="007D7A65"/>
    <w:rsid w:val="007F68A6"/>
    <w:rsid w:val="0083205E"/>
    <w:rsid w:val="00840934"/>
    <w:rsid w:val="00844DAA"/>
    <w:rsid w:val="008450C7"/>
    <w:rsid w:val="00876A73"/>
    <w:rsid w:val="00892C4C"/>
    <w:rsid w:val="008B2A38"/>
    <w:rsid w:val="00930A5C"/>
    <w:rsid w:val="00934503"/>
    <w:rsid w:val="00972598"/>
    <w:rsid w:val="00983FF3"/>
    <w:rsid w:val="009B1CD0"/>
    <w:rsid w:val="009B45B9"/>
    <w:rsid w:val="009C18A1"/>
    <w:rsid w:val="009C4738"/>
    <w:rsid w:val="009D661E"/>
    <w:rsid w:val="009F0D93"/>
    <w:rsid w:val="00A34D04"/>
    <w:rsid w:val="00AE7831"/>
    <w:rsid w:val="00B02608"/>
    <w:rsid w:val="00B0289C"/>
    <w:rsid w:val="00B054DA"/>
    <w:rsid w:val="00B87564"/>
    <w:rsid w:val="00B91823"/>
    <w:rsid w:val="00BA44E5"/>
    <w:rsid w:val="00BD767E"/>
    <w:rsid w:val="00BE6078"/>
    <w:rsid w:val="00C23457"/>
    <w:rsid w:val="00C61D37"/>
    <w:rsid w:val="00C630AD"/>
    <w:rsid w:val="00C83930"/>
    <w:rsid w:val="00C91060"/>
    <w:rsid w:val="00C911FE"/>
    <w:rsid w:val="00CD185D"/>
    <w:rsid w:val="00CD46CC"/>
    <w:rsid w:val="00CE67FD"/>
    <w:rsid w:val="00D23241"/>
    <w:rsid w:val="00D26AD2"/>
    <w:rsid w:val="00D337D7"/>
    <w:rsid w:val="00D412FD"/>
    <w:rsid w:val="00D46BC7"/>
    <w:rsid w:val="00D8323B"/>
    <w:rsid w:val="00D90A00"/>
    <w:rsid w:val="00E20DB0"/>
    <w:rsid w:val="00E47798"/>
    <w:rsid w:val="00E74C76"/>
    <w:rsid w:val="00E96FF6"/>
    <w:rsid w:val="00F13858"/>
    <w:rsid w:val="00F92811"/>
    <w:rsid w:val="00FA7E13"/>
    <w:rsid w:val="00FE48C9"/>
    <w:rsid w:val="00FE59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74FD4CB"/>
  <w15:chartTrackingRefBased/>
  <w15:docId w15:val="{59E2E753-D0CA-426C-85B8-0D30AFBCF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2B61"/>
    <w:rPr>
      <w:rFonts w:ascii="Univers" w:hAnsi="Univers" w:cs="Univers"/>
      <w:lang w:eastAsia="zh-CN"/>
    </w:rPr>
  </w:style>
  <w:style w:type="paragraph" w:customStyle="1" w:styleId="Standard">
    <w:name w:val="Standard"/>
    <w:autoRedefine/>
    <w:rsid w:val="00C61D37"/>
    <w:pPr>
      <w:suppressAutoHyphens/>
      <w:spacing w:before="57"/>
      <w:jc w:val="both"/>
      <w:textAlignment w:val="center"/>
    </w:pPr>
    <w:rPr>
      <w:rFonts w:ascii="Arial" w:eastAsia="Andale Sans UI" w:hAnsi="Arial" w:cs="Tahoma"/>
      <w:kern w:val="3"/>
      <w:sz w:val="22"/>
      <w:szCs w:val="22"/>
      <w:lang w:eastAsia="ja-JP" w:bidi="fa-IR"/>
    </w:rPr>
  </w:style>
  <w:style w:type="character" w:styleId="Mentionnonrsolue">
    <w:name w:val="Unresolved Mention"/>
    <w:uiPriority w:val="99"/>
    <w:semiHidden/>
    <w:unhideWhenUsed/>
    <w:rsid w:val="0076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88742">
      <w:bodyDiv w:val="1"/>
      <w:marLeft w:val="0"/>
      <w:marRight w:val="0"/>
      <w:marTop w:val="0"/>
      <w:marBottom w:val="0"/>
      <w:divBdr>
        <w:top w:val="none" w:sz="0" w:space="0" w:color="auto"/>
        <w:left w:val="none" w:sz="0" w:space="0" w:color="auto"/>
        <w:bottom w:val="none" w:sz="0" w:space="0" w:color="auto"/>
        <w:right w:val="none" w:sz="0" w:space="0" w:color="auto"/>
      </w:divBdr>
    </w:div>
    <w:div w:id="29695306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2220</Words>
  <Characters>12210</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14402</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PERETTI-ESQUIVIE, Flore (ARS-GUADELOUPE/DAI/SAM)</cp:lastModifiedBy>
  <cp:revision>4</cp:revision>
  <cp:lastPrinted>2016-11-04T17:53:00Z</cp:lastPrinted>
  <dcterms:created xsi:type="dcterms:W3CDTF">2025-06-25T18:55:00Z</dcterms:created>
  <dcterms:modified xsi:type="dcterms:W3CDTF">2025-08-26T16:57:00Z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2025-08-26T16:57:56Z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4de9b197-29b8-435c-b89b-d6cbe87cabb2</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